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2E9" w:rsidRDefault="002352E9" w:rsidP="002352E9">
      <w:pPr>
        <w:shd w:val="clear" w:color="auto" w:fill="FFFFFF"/>
        <w:spacing w:after="75" w:line="488" w:lineRule="atLeast"/>
        <w:textAlignment w:val="baseline"/>
        <w:outlineLvl w:val="1"/>
        <w:rPr>
          <w:rFonts w:ascii="Times New Roman" w:eastAsia="Times New Roman" w:hAnsi="Times New Roman" w:cs="Times New Roman"/>
          <w:b/>
          <w:bCs/>
          <w:color w:val="1E2120"/>
          <w:sz w:val="39"/>
          <w:szCs w:val="39"/>
          <w:lang w:eastAsia="ru-RU"/>
        </w:rPr>
      </w:pPr>
    </w:p>
    <w:p w:rsidR="002352E9" w:rsidRPr="009F6CAD" w:rsidRDefault="002352E9" w:rsidP="002352E9">
      <w:pPr>
        <w:spacing w:after="0" w:line="240" w:lineRule="auto"/>
        <w:ind w:firstLine="284"/>
        <w:jc w:val="center"/>
        <w:rPr>
          <w:rFonts w:ascii="Times New Roman" w:eastAsia="Times New Roman" w:hAnsi="Times New Roman" w:cs="Times New Roman"/>
          <w:sz w:val="24"/>
          <w:szCs w:val="24"/>
          <w:lang w:eastAsia="ru-RU"/>
        </w:rPr>
      </w:pPr>
      <w:bookmarkStart w:id="0" w:name="_GoBack"/>
      <w:r w:rsidRPr="009F6CAD">
        <w:rPr>
          <w:rFonts w:ascii="Times New Roman" w:eastAsia="Times New Roman" w:hAnsi="Times New Roman" w:cs="Times New Roman"/>
          <w:sz w:val="24"/>
          <w:szCs w:val="24"/>
          <w:lang w:eastAsia="ru-RU"/>
        </w:rPr>
        <w:t xml:space="preserve">МУ «Отдел образования </w:t>
      </w:r>
      <w:proofErr w:type="spellStart"/>
      <w:r w:rsidRPr="009F6CAD">
        <w:rPr>
          <w:rFonts w:ascii="Times New Roman" w:eastAsia="Times New Roman" w:hAnsi="Times New Roman" w:cs="Times New Roman"/>
          <w:sz w:val="24"/>
          <w:szCs w:val="24"/>
          <w:lang w:eastAsia="ru-RU"/>
        </w:rPr>
        <w:t>Курчалоевского</w:t>
      </w:r>
      <w:proofErr w:type="spellEnd"/>
      <w:r w:rsidRPr="009F6CAD">
        <w:rPr>
          <w:rFonts w:ascii="Times New Roman" w:eastAsia="Times New Roman" w:hAnsi="Times New Roman" w:cs="Times New Roman"/>
          <w:sz w:val="24"/>
          <w:szCs w:val="24"/>
          <w:lang w:eastAsia="ru-RU"/>
        </w:rPr>
        <w:t xml:space="preserve"> муниципального района»</w:t>
      </w:r>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«БАЧИ-ЮРТОВСКАЯ СРЕДНЯЯ ШКОЛА №2 ИМЕНИ </w:t>
      </w:r>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ГЕРОЯ РОССИИ ПЕРВОГО ПРЕЗИДЕНТА ЧЕЧЕНСКОЙ </w:t>
      </w:r>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РЕСПУБЛИКИ АХМАТА-ХАДЖИ КАДЫРОВА»</w:t>
      </w:r>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(МБОУ «</w:t>
      </w:r>
      <w:proofErr w:type="spellStart"/>
      <w:r w:rsidRPr="009F6CAD">
        <w:rPr>
          <w:rFonts w:ascii="Times New Roman" w:eastAsia="Times New Roman" w:hAnsi="Times New Roman" w:cs="Times New Roman"/>
          <w:b/>
          <w:sz w:val="24"/>
          <w:szCs w:val="24"/>
          <w:lang w:eastAsia="ru-RU"/>
        </w:rPr>
        <w:t>Бачи-Юртовская</w:t>
      </w:r>
      <w:proofErr w:type="spellEnd"/>
      <w:r w:rsidRPr="009F6CAD">
        <w:rPr>
          <w:rFonts w:ascii="Times New Roman" w:eastAsia="Times New Roman" w:hAnsi="Times New Roman" w:cs="Times New Roman"/>
          <w:b/>
          <w:sz w:val="24"/>
          <w:szCs w:val="24"/>
          <w:lang w:eastAsia="ru-RU"/>
        </w:rPr>
        <w:t xml:space="preserve"> СШ №2»)</w:t>
      </w:r>
    </w:p>
    <w:p w:rsidR="002352E9" w:rsidRPr="009F6CAD" w:rsidRDefault="002352E9" w:rsidP="002352E9">
      <w:pPr>
        <w:spacing w:after="0" w:line="240" w:lineRule="auto"/>
        <w:ind w:firstLine="284"/>
        <w:jc w:val="center"/>
        <w:rPr>
          <w:rFonts w:ascii="Times New Roman" w:eastAsia="Times New Roman" w:hAnsi="Times New Roman" w:cs="Times New Roman"/>
          <w:sz w:val="24"/>
          <w:szCs w:val="24"/>
          <w:lang w:eastAsia="ru-RU"/>
        </w:rPr>
      </w:pPr>
    </w:p>
    <w:p w:rsidR="002352E9" w:rsidRPr="009F6CAD" w:rsidRDefault="002352E9" w:rsidP="002352E9">
      <w:pPr>
        <w:spacing w:after="0" w:line="240" w:lineRule="auto"/>
        <w:ind w:firstLine="284"/>
        <w:jc w:val="center"/>
        <w:rPr>
          <w:rFonts w:ascii="Times New Roman" w:eastAsia="Times New Roman" w:hAnsi="Times New Roman" w:cs="Times New Roman"/>
          <w:sz w:val="24"/>
          <w:szCs w:val="24"/>
          <w:lang w:eastAsia="ru-RU"/>
        </w:rPr>
      </w:pPr>
      <w:r w:rsidRPr="009F6CAD">
        <w:rPr>
          <w:rFonts w:ascii="Times New Roman" w:eastAsia="Times New Roman" w:hAnsi="Times New Roman" w:cs="Times New Roman"/>
          <w:sz w:val="24"/>
          <w:szCs w:val="24"/>
          <w:lang w:eastAsia="ru-RU"/>
        </w:rPr>
        <w:t>МУ «</w:t>
      </w:r>
      <w:proofErr w:type="spellStart"/>
      <w:r w:rsidRPr="009F6CAD">
        <w:rPr>
          <w:rFonts w:ascii="Times New Roman" w:eastAsia="Times New Roman" w:hAnsi="Times New Roman" w:cs="Times New Roman"/>
          <w:sz w:val="24"/>
          <w:szCs w:val="24"/>
          <w:lang w:eastAsia="ru-RU"/>
        </w:rPr>
        <w:t>Курчалойн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муниципальни</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кIоштан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дешаран</w:t>
      </w:r>
      <w:proofErr w:type="spellEnd"/>
      <w:r w:rsidRPr="009F6CAD">
        <w:rPr>
          <w:rFonts w:ascii="Times New Roman" w:eastAsia="Times New Roman" w:hAnsi="Times New Roman" w:cs="Times New Roman"/>
          <w:sz w:val="24"/>
          <w:szCs w:val="24"/>
          <w:lang w:eastAsia="ru-RU"/>
        </w:rPr>
        <w:t xml:space="preserve"> </w:t>
      </w:r>
      <w:proofErr w:type="spellStart"/>
      <w:r w:rsidRPr="009F6CAD">
        <w:rPr>
          <w:rFonts w:ascii="Times New Roman" w:eastAsia="Times New Roman" w:hAnsi="Times New Roman" w:cs="Times New Roman"/>
          <w:sz w:val="24"/>
          <w:szCs w:val="24"/>
          <w:lang w:eastAsia="ru-RU"/>
        </w:rPr>
        <w:t>дакъа</w:t>
      </w:r>
      <w:proofErr w:type="spellEnd"/>
      <w:r w:rsidRPr="009F6CAD">
        <w:rPr>
          <w:rFonts w:ascii="Times New Roman" w:eastAsia="Times New Roman" w:hAnsi="Times New Roman" w:cs="Times New Roman"/>
          <w:sz w:val="24"/>
          <w:szCs w:val="24"/>
          <w:lang w:eastAsia="ru-RU"/>
        </w:rPr>
        <w:t>»</w:t>
      </w:r>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proofErr w:type="spellStart"/>
      <w:r w:rsidRPr="009F6CAD">
        <w:rPr>
          <w:rFonts w:ascii="Times New Roman" w:eastAsia="Times New Roman" w:hAnsi="Times New Roman" w:cs="Times New Roman"/>
          <w:b/>
          <w:sz w:val="24"/>
          <w:szCs w:val="24"/>
          <w:lang w:eastAsia="ru-RU"/>
        </w:rPr>
        <w:t>Муниципальни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бюджетни</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юкъарадешаран</w:t>
      </w:r>
      <w:proofErr w:type="spellEnd"/>
      <w:r w:rsidRPr="009F6CAD">
        <w:rPr>
          <w:rFonts w:ascii="Times New Roman" w:eastAsia="Times New Roman" w:hAnsi="Times New Roman" w:cs="Times New Roman"/>
          <w:b/>
          <w:sz w:val="24"/>
          <w:szCs w:val="24"/>
          <w:lang w:eastAsia="ru-RU"/>
        </w:rPr>
        <w:t xml:space="preserve"> </w:t>
      </w:r>
      <w:proofErr w:type="spellStart"/>
      <w:r w:rsidRPr="009F6CAD">
        <w:rPr>
          <w:rFonts w:ascii="Times New Roman" w:eastAsia="Times New Roman" w:hAnsi="Times New Roman" w:cs="Times New Roman"/>
          <w:b/>
          <w:sz w:val="24"/>
          <w:szCs w:val="24"/>
          <w:lang w:eastAsia="ru-RU"/>
        </w:rPr>
        <w:t>учреждени</w:t>
      </w:r>
      <w:proofErr w:type="spellEnd"/>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 «Б1АЬЧИ-ЮЬРТАРА №2 ЙОЛУ РОССИН ТУРПАЛХОЧУН </w:t>
      </w:r>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 xml:space="preserve">ДУЬХХЬАРЛЕРАЧУ ПРЕЗИДЕНТАН АХЬМАД-ХЬАЬЖА </w:t>
      </w:r>
    </w:p>
    <w:p w:rsidR="002352E9" w:rsidRPr="009F6CAD"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КАДЫРОВН Ц1АРАХ ЙОЛУ ЮККЪЕРА ИШКОЛ»</w:t>
      </w:r>
    </w:p>
    <w:p w:rsidR="002352E9" w:rsidRDefault="002352E9" w:rsidP="002352E9">
      <w:pPr>
        <w:spacing w:after="0" w:line="240" w:lineRule="auto"/>
        <w:ind w:firstLine="284"/>
        <w:jc w:val="center"/>
        <w:rPr>
          <w:rFonts w:ascii="Times New Roman" w:eastAsia="Times New Roman" w:hAnsi="Times New Roman" w:cs="Times New Roman"/>
          <w:b/>
          <w:sz w:val="24"/>
          <w:szCs w:val="24"/>
          <w:lang w:eastAsia="ru-RU"/>
        </w:rPr>
      </w:pPr>
      <w:r w:rsidRPr="009F6CAD">
        <w:rPr>
          <w:rFonts w:ascii="Times New Roman" w:eastAsia="Times New Roman" w:hAnsi="Times New Roman" w:cs="Times New Roman"/>
          <w:b/>
          <w:sz w:val="24"/>
          <w:szCs w:val="24"/>
          <w:lang w:eastAsia="ru-RU"/>
        </w:rPr>
        <w:t>(МБЮУ «</w:t>
      </w:r>
      <w:proofErr w:type="spellStart"/>
      <w:r w:rsidRPr="009F6CAD">
        <w:rPr>
          <w:rFonts w:ascii="Times New Roman" w:eastAsia="Times New Roman" w:hAnsi="Times New Roman" w:cs="Times New Roman"/>
          <w:b/>
          <w:sz w:val="24"/>
          <w:szCs w:val="24"/>
          <w:lang w:eastAsia="ru-RU"/>
        </w:rPr>
        <w:t>Бачи-Юртара</w:t>
      </w:r>
      <w:proofErr w:type="spellEnd"/>
      <w:r w:rsidRPr="009F6CAD">
        <w:rPr>
          <w:rFonts w:ascii="Times New Roman" w:eastAsia="Times New Roman" w:hAnsi="Times New Roman" w:cs="Times New Roman"/>
          <w:b/>
          <w:sz w:val="24"/>
          <w:szCs w:val="24"/>
          <w:lang w:eastAsia="ru-RU"/>
        </w:rPr>
        <w:t xml:space="preserve"> №2 </w:t>
      </w:r>
      <w:proofErr w:type="spellStart"/>
      <w:r w:rsidRPr="009F6CAD">
        <w:rPr>
          <w:rFonts w:ascii="Times New Roman" w:eastAsia="Times New Roman" w:hAnsi="Times New Roman" w:cs="Times New Roman"/>
          <w:b/>
          <w:sz w:val="24"/>
          <w:szCs w:val="24"/>
          <w:lang w:eastAsia="ru-RU"/>
        </w:rPr>
        <w:t>йолу</w:t>
      </w:r>
      <w:proofErr w:type="spellEnd"/>
      <w:r w:rsidRPr="009F6CAD">
        <w:rPr>
          <w:rFonts w:ascii="Times New Roman" w:eastAsia="Times New Roman" w:hAnsi="Times New Roman" w:cs="Times New Roman"/>
          <w:b/>
          <w:sz w:val="24"/>
          <w:szCs w:val="24"/>
          <w:lang w:eastAsia="ru-RU"/>
        </w:rPr>
        <w:t xml:space="preserve"> ЮИ)</w:t>
      </w:r>
    </w:p>
    <w:p w:rsidR="002352E9" w:rsidRPr="00EB2A2A" w:rsidRDefault="002352E9" w:rsidP="002352E9">
      <w:pPr>
        <w:spacing w:after="0" w:line="240" w:lineRule="auto"/>
        <w:ind w:firstLine="284"/>
        <w:jc w:val="center"/>
        <w:rPr>
          <w:rFonts w:ascii="Times New Roman" w:eastAsia="Times New Roman" w:hAnsi="Times New Roman" w:cs="Times New Roman"/>
          <w:b/>
          <w:sz w:val="24"/>
          <w:szCs w:val="24"/>
          <w:lang w:eastAsia="ru-RU"/>
        </w:rPr>
      </w:pPr>
    </w:p>
    <w:p w:rsidR="002352E9" w:rsidRPr="00EB2A2A" w:rsidRDefault="002352E9" w:rsidP="002352E9">
      <w:pPr>
        <w:spacing w:line="240" w:lineRule="auto"/>
        <w:ind w:left="-91"/>
        <w:rPr>
          <w:rFonts w:ascii="Times New Roman" w:hAnsi="Times New Roman" w:cs="Times New Roman"/>
          <w:sz w:val="28"/>
          <w:szCs w:val="28"/>
        </w:rPr>
      </w:pPr>
      <w:proofErr w:type="gramStart"/>
      <w:r w:rsidRPr="00EB2A2A">
        <w:rPr>
          <w:rFonts w:ascii="Times New Roman" w:hAnsi="Times New Roman" w:cs="Times New Roman"/>
          <w:sz w:val="28"/>
          <w:szCs w:val="28"/>
        </w:rPr>
        <w:t xml:space="preserve">Согласовано:  </w:t>
      </w:r>
      <w:r w:rsidRPr="00EB2A2A">
        <w:rPr>
          <w:rFonts w:ascii="Times New Roman" w:hAnsi="Times New Roman" w:cs="Times New Roman"/>
          <w:sz w:val="28"/>
          <w:szCs w:val="28"/>
        </w:rPr>
        <w:t xml:space="preserve"> </w:t>
      </w:r>
      <w:proofErr w:type="gramEnd"/>
      <w:r w:rsidRPr="00EB2A2A">
        <w:rPr>
          <w:rFonts w:ascii="Times New Roman" w:hAnsi="Times New Roman" w:cs="Times New Roman"/>
          <w:sz w:val="28"/>
          <w:szCs w:val="28"/>
        </w:rPr>
        <w:t xml:space="preserve">                                                             УТВЕРЖДЕНА</w:t>
      </w:r>
    </w:p>
    <w:p w:rsidR="002352E9" w:rsidRPr="00EB2A2A" w:rsidRDefault="002352E9" w:rsidP="002352E9">
      <w:pPr>
        <w:spacing w:line="240" w:lineRule="auto"/>
        <w:ind w:left="-91"/>
        <w:rPr>
          <w:rFonts w:ascii="Times New Roman" w:hAnsi="Times New Roman" w:cs="Times New Roman"/>
          <w:sz w:val="28"/>
          <w:szCs w:val="28"/>
        </w:rPr>
      </w:pPr>
      <w:r w:rsidRPr="00EB2A2A">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w:t>
      </w:r>
    </w:p>
    <w:p w:rsidR="002352E9" w:rsidRPr="00EB2A2A" w:rsidRDefault="002352E9" w:rsidP="002352E9">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Каимова</w:t>
      </w:r>
      <w:proofErr w:type="spellEnd"/>
      <w:r>
        <w:rPr>
          <w:rFonts w:ascii="Times New Roman" w:hAnsi="Times New Roman" w:cs="Times New Roman"/>
          <w:sz w:val="28"/>
          <w:szCs w:val="28"/>
        </w:rPr>
        <w:t xml:space="preserve"> М.С</w:t>
      </w: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от «___» _____ 2024</w:t>
      </w:r>
      <w:r w:rsidRPr="00EB2A2A">
        <w:rPr>
          <w:rFonts w:ascii="Times New Roman" w:hAnsi="Times New Roman" w:cs="Times New Roman"/>
          <w:sz w:val="28"/>
          <w:szCs w:val="28"/>
        </w:rPr>
        <w:t>г.</w:t>
      </w:r>
    </w:p>
    <w:p w:rsidR="002352E9" w:rsidRPr="002352E9" w:rsidRDefault="002352E9" w:rsidP="002352E9">
      <w:pPr>
        <w:spacing w:line="240" w:lineRule="auto"/>
        <w:rPr>
          <w:rFonts w:ascii="Times New Roman" w:hAnsi="Times New Roman" w:cs="Times New Roman"/>
          <w:sz w:val="28"/>
          <w:szCs w:val="28"/>
        </w:rPr>
      </w:pPr>
      <w:r w:rsidRPr="00EB2A2A">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bookmarkEnd w:id="0"/>
    <w:p w:rsidR="00D058B5" w:rsidRPr="002352E9" w:rsidRDefault="00D058B5" w:rsidP="00D058B5">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32"/>
          <w:szCs w:val="32"/>
          <w:lang w:eastAsia="ru-RU"/>
        </w:rPr>
      </w:pPr>
      <w:r w:rsidRPr="002352E9">
        <w:rPr>
          <w:rFonts w:ascii="Times New Roman" w:eastAsia="Times New Roman" w:hAnsi="Times New Roman" w:cs="Times New Roman"/>
          <w:b/>
          <w:bCs/>
          <w:color w:val="1E2120"/>
          <w:sz w:val="32"/>
          <w:szCs w:val="32"/>
          <w:lang w:eastAsia="ru-RU"/>
        </w:rPr>
        <w:t>Должностная инструкция</w:t>
      </w:r>
      <w:r w:rsidRPr="002352E9">
        <w:rPr>
          <w:rFonts w:ascii="Times New Roman" w:eastAsia="Times New Roman" w:hAnsi="Times New Roman" w:cs="Times New Roman"/>
          <w:b/>
          <w:bCs/>
          <w:color w:val="1E2120"/>
          <w:sz w:val="32"/>
          <w:szCs w:val="32"/>
          <w:lang w:eastAsia="ru-RU"/>
        </w:rPr>
        <w:br/>
        <w:t xml:space="preserve">учителя труда (технологии) по </w:t>
      </w:r>
      <w:proofErr w:type="spellStart"/>
      <w:r w:rsidRPr="002352E9">
        <w:rPr>
          <w:rFonts w:ascii="Times New Roman" w:eastAsia="Times New Roman" w:hAnsi="Times New Roman" w:cs="Times New Roman"/>
          <w:b/>
          <w:bCs/>
          <w:color w:val="1E2120"/>
          <w:sz w:val="32"/>
          <w:szCs w:val="32"/>
          <w:lang w:eastAsia="ru-RU"/>
        </w:rPr>
        <w:t>профстандарту</w:t>
      </w:r>
      <w:proofErr w:type="spellEnd"/>
    </w:p>
    <w:p w:rsidR="00D058B5" w:rsidRPr="00D058B5" w:rsidRDefault="00D058B5" w:rsidP="00D058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058B5">
        <w:rPr>
          <w:rFonts w:ascii="Times New Roman" w:eastAsia="Times New Roman" w:hAnsi="Times New Roman" w:cs="Times New Roman"/>
          <w:b/>
          <w:bCs/>
          <w:color w:val="1E2120"/>
          <w:sz w:val="30"/>
          <w:szCs w:val="30"/>
          <w:lang w:eastAsia="ru-RU"/>
        </w:rPr>
        <w:t>1. Общие положения</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1.1. Настоящая </w:t>
      </w:r>
      <w:r w:rsidRPr="00D058B5">
        <w:rPr>
          <w:rFonts w:ascii="inherit" w:eastAsia="Times New Roman" w:hAnsi="inherit" w:cs="Times New Roman"/>
          <w:b/>
          <w:bCs/>
          <w:color w:val="1E2120"/>
          <w:sz w:val="27"/>
          <w:szCs w:val="27"/>
          <w:bdr w:val="none" w:sz="0" w:space="0" w:color="auto" w:frame="1"/>
          <w:lang w:eastAsia="ru-RU"/>
        </w:rPr>
        <w:t>должностная инструкция учителя труда (технологии)</w:t>
      </w:r>
      <w:r w:rsidRPr="00D058B5">
        <w:rPr>
          <w:rFonts w:ascii="Times New Roman" w:eastAsia="Times New Roman" w:hAnsi="Times New Roman" w:cs="Times New Roman"/>
          <w:color w:val="1E2120"/>
          <w:sz w:val="27"/>
          <w:szCs w:val="27"/>
          <w:lang w:eastAsia="ru-RU"/>
        </w:rPr>
        <w:t> в школе разработана </w:t>
      </w:r>
      <w:r w:rsidRPr="00D058B5">
        <w:rPr>
          <w:rFonts w:ascii="inherit" w:eastAsia="Times New Roman" w:hAnsi="inherit" w:cs="Times New Roman"/>
          <w:b/>
          <w:bCs/>
          <w:color w:val="1E2120"/>
          <w:sz w:val="27"/>
          <w:szCs w:val="27"/>
          <w:bdr w:val="none" w:sz="0" w:space="0" w:color="auto" w:frame="1"/>
          <w:lang w:eastAsia="ru-RU"/>
        </w:rPr>
        <w:t>на основе Профессионального стандарта 01.001 «Педагог</w:t>
      </w:r>
      <w:r w:rsidRPr="00D058B5">
        <w:rPr>
          <w:rFonts w:ascii="Times New Roman" w:eastAsia="Times New Roman" w:hAnsi="Times New Roman" w:cs="Times New Roman"/>
          <w:color w:val="1E2120"/>
          <w:sz w:val="27"/>
          <w:szCs w:val="27"/>
          <w:lang w:eastAsia="ru-RU"/>
        </w:rPr>
        <w:t>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«Об образовании в Российской Федерации» от 29.12.2012г № 273-ФЗ с изменениями </w:t>
      </w:r>
      <w:r w:rsidRPr="00D058B5">
        <w:rPr>
          <w:rFonts w:ascii="inherit" w:eastAsia="Times New Roman" w:hAnsi="inherit" w:cs="Times New Roman"/>
          <w:b/>
          <w:bCs/>
          <w:color w:val="1E2120"/>
          <w:sz w:val="27"/>
          <w:szCs w:val="27"/>
          <w:bdr w:val="none" w:sz="0" w:space="0" w:color="auto" w:frame="1"/>
          <w:lang w:eastAsia="ru-RU"/>
        </w:rPr>
        <w:t>от 28 декабря 2024 года</w:t>
      </w:r>
      <w:r w:rsidRPr="00D058B5">
        <w:rPr>
          <w:rFonts w:ascii="Times New Roman" w:eastAsia="Times New Roman" w:hAnsi="Times New Roman" w:cs="Times New Roman"/>
          <w:color w:val="1E2120"/>
          <w:sz w:val="27"/>
          <w:szCs w:val="27"/>
          <w:lang w:eastAsia="ru-RU"/>
        </w:rPr>
        <w:t>; с учетом требований </w:t>
      </w:r>
      <w:r w:rsidRPr="00D058B5">
        <w:rPr>
          <w:rFonts w:ascii="inherit" w:eastAsia="Times New Roman" w:hAnsi="inherit" w:cs="Times New Roman"/>
          <w:b/>
          <w:bCs/>
          <w:color w:val="1E2120"/>
          <w:sz w:val="27"/>
          <w:szCs w:val="27"/>
          <w:bdr w:val="none" w:sz="0" w:space="0" w:color="auto" w:frame="1"/>
          <w:lang w:eastAsia="ru-RU"/>
        </w:rPr>
        <w:t>ФГОС</w:t>
      </w:r>
      <w:r w:rsidRPr="00D058B5">
        <w:rPr>
          <w:rFonts w:ascii="Times New Roman" w:eastAsia="Times New Roman" w:hAnsi="Times New Roman" w:cs="Times New Roman"/>
          <w:color w:val="1E2120"/>
          <w:sz w:val="27"/>
          <w:szCs w:val="27"/>
          <w:lang w:eastAsia="ru-RU"/>
        </w:rPr>
        <w:t xml:space="preserve"> ООО, утвержденного соответственно Приказом </w:t>
      </w:r>
      <w:proofErr w:type="spellStart"/>
      <w:r w:rsidRPr="00D058B5">
        <w:rPr>
          <w:rFonts w:ascii="Times New Roman" w:eastAsia="Times New Roman" w:hAnsi="Times New Roman" w:cs="Times New Roman"/>
          <w:color w:val="1E2120"/>
          <w:sz w:val="27"/>
          <w:szCs w:val="27"/>
          <w:lang w:eastAsia="ru-RU"/>
        </w:rPr>
        <w:t>Минпросвещения</w:t>
      </w:r>
      <w:proofErr w:type="spellEnd"/>
      <w:r w:rsidRPr="00D058B5">
        <w:rPr>
          <w:rFonts w:ascii="Times New Roman" w:eastAsia="Times New Roman" w:hAnsi="Times New Roman" w:cs="Times New Roman"/>
          <w:color w:val="1E2120"/>
          <w:sz w:val="27"/>
          <w:szCs w:val="27"/>
          <w:lang w:eastAsia="ru-RU"/>
        </w:rPr>
        <w:t xml:space="preserve"> России №287 от 31 мая 2021 года с изменениями от 22 января 2024 года и ФГОС СОО, утвержденного Приказом </w:t>
      </w:r>
      <w:proofErr w:type="spellStart"/>
      <w:r w:rsidRPr="00D058B5">
        <w:rPr>
          <w:rFonts w:ascii="Times New Roman" w:eastAsia="Times New Roman" w:hAnsi="Times New Roman" w:cs="Times New Roman"/>
          <w:color w:val="1E2120"/>
          <w:sz w:val="27"/>
          <w:szCs w:val="27"/>
          <w:lang w:eastAsia="ru-RU"/>
        </w:rPr>
        <w:t>Минобрнауки</w:t>
      </w:r>
      <w:proofErr w:type="spellEnd"/>
      <w:r w:rsidRPr="00D058B5">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w:t>
      </w:r>
      <w:r w:rsidRPr="00D058B5">
        <w:rPr>
          <w:rFonts w:ascii="inherit" w:eastAsia="Times New Roman" w:hAnsi="inherit" w:cs="Times New Roman"/>
          <w:i/>
          <w:iCs/>
          <w:color w:val="1E2120"/>
          <w:sz w:val="27"/>
          <w:szCs w:val="27"/>
          <w:bdr w:val="none" w:sz="0" w:space="0" w:color="auto" w:frame="1"/>
          <w:lang w:eastAsia="ru-RU"/>
        </w:rPr>
        <w:t>СП 2.4.3648-20</w:t>
      </w:r>
      <w:r w:rsidRPr="00D058B5">
        <w:rPr>
          <w:rFonts w:ascii="Times New Roman" w:eastAsia="Times New Roman" w:hAnsi="Times New Roman" w:cs="Times New Roman"/>
          <w:color w:val="1E2120"/>
          <w:sz w:val="27"/>
          <w:szCs w:val="27"/>
          <w:lang w:eastAsia="ru-RU"/>
        </w:rPr>
        <w:t>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D058B5">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D058B5">
        <w:rPr>
          <w:rFonts w:ascii="Times New Roman" w:eastAsia="Times New Roman" w:hAnsi="Times New Roman" w:cs="Times New Roman"/>
          <w:color w:val="1E2120"/>
          <w:sz w:val="27"/>
          <w:szCs w:val="27"/>
          <w:lang w:eastAsia="ru-RU"/>
        </w:rPr>
        <w:t>профстандарту</w:t>
      </w:r>
      <w:proofErr w:type="spellEnd"/>
      <w:r w:rsidRPr="00D058B5">
        <w:rPr>
          <w:rFonts w:ascii="Times New Roman" w:eastAsia="Times New Roman" w:hAnsi="Times New Roman" w:cs="Times New Roman"/>
          <w:color w:val="1E2120"/>
          <w:sz w:val="27"/>
          <w:szCs w:val="27"/>
          <w:lang w:eastAsia="ru-RU"/>
        </w:rPr>
        <w:t xml:space="preserve"> определяет перечень трудовых функций и обязанностей учителя труда (технологии) в школе, а также его права, ответственность и взаимоотношения по должности в коллективе общеобразовательной организации.</w:t>
      </w:r>
      <w:r w:rsidRPr="00D058B5">
        <w:rPr>
          <w:rFonts w:ascii="Times New Roman" w:eastAsia="Times New Roman" w:hAnsi="Times New Roman" w:cs="Times New Roman"/>
          <w:color w:val="1E2120"/>
          <w:sz w:val="27"/>
          <w:szCs w:val="27"/>
          <w:lang w:eastAsia="ru-RU"/>
        </w:rPr>
        <w:br/>
        <w:t>1.3. Учитель труда (технологии) принимается на работу и освобождается от должности директором в соответствии с требованиями Трудового Кодекса Российской Федерации.</w:t>
      </w:r>
      <w:r w:rsidRPr="00D058B5">
        <w:rPr>
          <w:rFonts w:ascii="Times New Roman" w:eastAsia="Times New Roman" w:hAnsi="Times New Roman" w:cs="Times New Roman"/>
          <w:color w:val="1E2120"/>
          <w:sz w:val="27"/>
          <w:szCs w:val="27"/>
          <w:lang w:eastAsia="ru-RU"/>
        </w:rPr>
        <w:br/>
        <w:t>1.4. Учитель труда (технологии) непосредственно подчиняется заместителю директора по учебно-воспитательной работе.</w:t>
      </w:r>
      <w:r w:rsidRPr="00D058B5">
        <w:rPr>
          <w:rFonts w:ascii="Times New Roman" w:eastAsia="Times New Roman" w:hAnsi="Times New Roman" w:cs="Times New Roman"/>
          <w:color w:val="1E2120"/>
          <w:sz w:val="27"/>
          <w:szCs w:val="27"/>
          <w:lang w:eastAsia="ru-RU"/>
        </w:rPr>
        <w:br/>
        <w:t>1.5. </w:t>
      </w:r>
      <w:ins w:id="1" w:author="Unknown">
        <w:r w:rsidRPr="00D058B5">
          <w:rPr>
            <w:rFonts w:ascii="Times New Roman" w:eastAsia="Times New Roman" w:hAnsi="Times New Roman" w:cs="Times New Roman"/>
            <w:color w:val="1E2120"/>
            <w:sz w:val="27"/>
            <w:szCs w:val="27"/>
            <w:u w:val="single"/>
            <w:bdr w:val="none" w:sz="0" w:space="0" w:color="auto" w:frame="1"/>
            <w:lang w:eastAsia="ru-RU"/>
          </w:rPr>
          <w:t>На должность учителя труда (технологии) принимается лицо:</w:t>
        </w:r>
      </w:ins>
    </w:p>
    <w:p w:rsidR="00D058B5" w:rsidRPr="00D058B5" w:rsidRDefault="00D058B5" w:rsidP="00D058B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lastRenderedPageBreak/>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«Труд (технология)»,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D058B5" w:rsidRPr="00D058B5" w:rsidRDefault="00D058B5" w:rsidP="00D058B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без предъявления требований к стажу работы;</w:t>
      </w:r>
    </w:p>
    <w:p w:rsidR="00D058B5" w:rsidRPr="00D058B5" w:rsidRDefault="00D058B5" w:rsidP="00D058B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D058B5" w:rsidRPr="00D058B5" w:rsidRDefault="00D058B5" w:rsidP="00D058B5">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1.6.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D058B5">
        <w:rPr>
          <w:rFonts w:ascii="Times New Roman" w:eastAsia="Times New Roman" w:hAnsi="Times New Roman" w:cs="Times New Roman"/>
          <w:color w:val="1E2120"/>
          <w:sz w:val="27"/>
          <w:szCs w:val="27"/>
          <w:lang w:eastAsia="ru-RU"/>
        </w:rPr>
        <w:br/>
        <w:t xml:space="preserve">1.7. В своей деятельности учитель труда (технологии) руководствуется должностной инструкцией, составленной в соответствии с </w:t>
      </w:r>
      <w:proofErr w:type="spellStart"/>
      <w:r w:rsidRPr="00D058B5">
        <w:rPr>
          <w:rFonts w:ascii="Times New Roman" w:eastAsia="Times New Roman" w:hAnsi="Times New Roman" w:cs="Times New Roman"/>
          <w:color w:val="1E2120"/>
          <w:sz w:val="27"/>
          <w:szCs w:val="27"/>
          <w:lang w:eastAsia="ru-RU"/>
        </w:rPr>
        <w:t>профстандартом</w:t>
      </w:r>
      <w:proofErr w:type="spellEnd"/>
      <w:r w:rsidRPr="00D058B5">
        <w:rPr>
          <w:rFonts w:ascii="Times New Roman" w:eastAsia="Times New Roman" w:hAnsi="Times New Roman" w:cs="Times New Roman"/>
          <w:color w:val="1E2120"/>
          <w:sz w:val="27"/>
          <w:szCs w:val="27"/>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Федеральным государственным образовательным стандартом основного общего образования и среднего общего образования (ФГОС ООО и ФГОС СОО);</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Федеральной образовательной программы основного общего образования (ФОП ООО) и среднего общего образования (ФОП СОО);</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D058B5" w:rsidRPr="002352E9" w:rsidRDefault="00374E2F"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hyperlink r:id="rId5" w:tgtFrame="_blank" w:history="1">
        <w:r w:rsidR="00D058B5" w:rsidRPr="002352E9">
          <w:rPr>
            <w:rFonts w:ascii="Times New Roman" w:eastAsia="Times New Roman" w:hAnsi="Times New Roman" w:cs="Times New Roman"/>
            <w:sz w:val="27"/>
            <w:szCs w:val="27"/>
            <w:u w:val="single"/>
            <w:bdr w:val="none" w:sz="0" w:space="0" w:color="auto" w:frame="1"/>
            <w:lang w:eastAsia="ru-RU"/>
          </w:rPr>
          <w:t>инструкцией по охране труда для учителя труда (технологии)</w:t>
        </w:r>
      </w:hyperlink>
      <w:r w:rsidR="00D058B5" w:rsidRPr="002352E9">
        <w:rPr>
          <w:rFonts w:ascii="Times New Roman" w:eastAsia="Times New Roman" w:hAnsi="Times New Roman" w:cs="Times New Roman"/>
          <w:sz w:val="27"/>
          <w:szCs w:val="27"/>
          <w:lang w:eastAsia="ru-RU"/>
        </w:rPr>
        <w:t>;</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трудовым договором между работником и работодателем;</w:t>
      </w:r>
    </w:p>
    <w:p w:rsidR="00D058B5" w:rsidRPr="00D058B5" w:rsidRDefault="00D058B5" w:rsidP="00D058B5">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Конвенцией ООН о правах ребенка.</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1.8. </w:t>
      </w:r>
      <w:ins w:id="2" w:author="Unknown">
        <w:r w:rsidRPr="00D058B5">
          <w:rPr>
            <w:rFonts w:ascii="Times New Roman" w:eastAsia="Times New Roman" w:hAnsi="Times New Roman" w:cs="Times New Roman"/>
            <w:color w:val="1E2120"/>
            <w:sz w:val="27"/>
            <w:szCs w:val="27"/>
            <w:u w:val="single"/>
            <w:bdr w:val="none" w:sz="0" w:space="0" w:color="auto" w:frame="1"/>
            <w:lang w:eastAsia="ru-RU"/>
          </w:rPr>
          <w:t>Учитель труда (технологии) должен знать:</w:t>
        </w:r>
      </w:ins>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требования ФГОС ООО и СОО к преподаванию труда (технологии), рекомендации по внедрению ФГОС в общеобразовательной организации;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преподаваемый предмет «Труд (технология)» в пределах требований ФГОС, ФОП ООО и СОО, их истории и места в мировой культуре и науке;</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перспективные направления развития современной кулинарии, швейного дела, обработки древесины и металла, технологий создания изделий;</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Федеральную рабочую программу (ФРП) по учебному предмету «Труд (технология)» соответствующего уровня общего образования и методику обучения технологии;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учебники по труду (технологии), отвечающие положениям ФГОС ООО и ФГОС СОО;</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педагогику, психологию, возрастную физиологию, школьную гигиену;</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теорию и методику преподавания учебного предмета труда (технологии);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средства обучения, используемые учителем в процессе преподавания труда (технологии), и их дидактические возможности;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требования к оснащению и оборудованию учебных кабинетов труда (технологии);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инструкции по охране труда и пожарной безопасности в кабинетах труда (технологии);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требования охраны труда при работе со швейными машинами, </w:t>
      </w:r>
      <w:proofErr w:type="spellStart"/>
      <w:r w:rsidRPr="00D058B5">
        <w:rPr>
          <w:rFonts w:ascii="Times New Roman" w:eastAsia="Times New Roman" w:hAnsi="Times New Roman" w:cs="Times New Roman"/>
          <w:color w:val="1E2120"/>
          <w:sz w:val="27"/>
          <w:szCs w:val="27"/>
          <w:lang w:eastAsia="ru-RU"/>
        </w:rPr>
        <w:t>оверлоком</w:t>
      </w:r>
      <w:proofErr w:type="spellEnd"/>
      <w:r w:rsidRPr="00D058B5">
        <w:rPr>
          <w:rFonts w:ascii="Times New Roman" w:eastAsia="Times New Roman" w:hAnsi="Times New Roman" w:cs="Times New Roman"/>
          <w:color w:val="1E2120"/>
          <w:sz w:val="27"/>
          <w:szCs w:val="27"/>
          <w:lang w:eastAsia="ru-RU"/>
        </w:rPr>
        <w:t xml:space="preserve">, утюгом и </w:t>
      </w:r>
      <w:proofErr w:type="gramStart"/>
      <w:r w:rsidRPr="00D058B5">
        <w:rPr>
          <w:rFonts w:ascii="Times New Roman" w:eastAsia="Times New Roman" w:hAnsi="Times New Roman" w:cs="Times New Roman"/>
          <w:color w:val="1E2120"/>
          <w:sz w:val="27"/>
          <w:szCs w:val="27"/>
          <w:lang w:eastAsia="ru-RU"/>
        </w:rPr>
        <w:t>иным оборудованием</w:t>
      </w:r>
      <w:proofErr w:type="gramEnd"/>
      <w:r w:rsidRPr="00D058B5">
        <w:rPr>
          <w:rFonts w:ascii="Times New Roman" w:eastAsia="Times New Roman" w:hAnsi="Times New Roman" w:cs="Times New Roman"/>
          <w:color w:val="1E2120"/>
          <w:sz w:val="27"/>
          <w:szCs w:val="27"/>
          <w:lang w:eastAsia="ru-RU"/>
        </w:rPr>
        <w:t xml:space="preserve"> и принадлежностями для кройки и шитья;</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требования охраны труда при работе с электроплитой, микроволновой печью, мясорубкой, </w:t>
      </w:r>
      <w:proofErr w:type="spellStart"/>
      <w:r w:rsidRPr="00D058B5">
        <w:rPr>
          <w:rFonts w:ascii="Times New Roman" w:eastAsia="Times New Roman" w:hAnsi="Times New Roman" w:cs="Times New Roman"/>
          <w:color w:val="1E2120"/>
          <w:sz w:val="27"/>
          <w:szCs w:val="27"/>
          <w:lang w:eastAsia="ru-RU"/>
        </w:rPr>
        <w:t>электромиксером</w:t>
      </w:r>
      <w:proofErr w:type="spellEnd"/>
      <w:r w:rsidRPr="00D058B5">
        <w:rPr>
          <w:rFonts w:ascii="Times New Roman" w:eastAsia="Times New Roman" w:hAnsi="Times New Roman" w:cs="Times New Roman"/>
          <w:color w:val="1E2120"/>
          <w:sz w:val="27"/>
          <w:szCs w:val="27"/>
          <w:lang w:eastAsia="ru-RU"/>
        </w:rPr>
        <w:t xml:space="preserve"> и другим кухонным оборудованием и инвентарем;</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требования охраны труда при эксплуатации станков, электроинструментов, верстаков, тисков и </w:t>
      </w:r>
      <w:proofErr w:type="gramStart"/>
      <w:r w:rsidRPr="00D058B5">
        <w:rPr>
          <w:rFonts w:ascii="Times New Roman" w:eastAsia="Times New Roman" w:hAnsi="Times New Roman" w:cs="Times New Roman"/>
          <w:color w:val="1E2120"/>
          <w:sz w:val="27"/>
          <w:szCs w:val="27"/>
          <w:lang w:eastAsia="ru-RU"/>
        </w:rPr>
        <w:t>иного оборудования</w:t>
      </w:r>
      <w:proofErr w:type="gramEnd"/>
      <w:r w:rsidRPr="00D058B5">
        <w:rPr>
          <w:rFonts w:ascii="Times New Roman" w:eastAsia="Times New Roman" w:hAnsi="Times New Roman" w:cs="Times New Roman"/>
          <w:color w:val="1E2120"/>
          <w:sz w:val="27"/>
          <w:szCs w:val="27"/>
          <w:lang w:eastAsia="ru-RU"/>
        </w:rPr>
        <w:t xml:space="preserve"> и инструментов для обработки металла и древесины в учебной мастерской;</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требования охраны труда при работе с мультимедийным проектором, персональным компьютером и иной оргтехникой;</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современные формы и методы обучения и воспитания школьников;</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теорию и методы управления образовательными системами;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Pr="00D058B5">
        <w:rPr>
          <w:rFonts w:ascii="Times New Roman" w:eastAsia="Times New Roman" w:hAnsi="Times New Roman" w:cs="Times New Roman"/>
          <w:color w:val="1E2120"/>
          <w:sz w:val="27"/>
          <w:szCs w:val="27"/>
          <w:lang w:eastAsia="ru-RU"/>
        </w:rPr>
        <w:t>компетентностного</w:t>
      </w:r>
      <w:proofErr w:type="spellEnd"/>
      <w:r w:rsidRPr="00D058B5">
        <w:rPr>
          <w:rFonts w:ascii="Times New Roman" w:eastAsia="Times New Roman" w:hAnsi="Times New Roman" w:cs="Times New Roman"/>
          <w:color w:val="1E2120"/>
          <w:sz w:val="27"/>
          <w:szCs w:val="27"/>
          <w:lang w:eastAsia="ru-RU"/>
        </w:rPr>
        <w:t xml:space="preserve"> подхода с учетом возрастных и индивидуальных особенностей обучающихся образовательного учреждения;</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технологии диагностики причин конфликтных ситуаций, их профилактики и разрешения;</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основные принципы </w:t>
      </w:r>
      <w:proofErr w:type="spellStart"/>
      <w:r w:rsidRPr="00D058B5">
        <w:rPr>
          <w:rFonts w:ascii="Times New Roman" w:eastAsia="Times New Roman" w:hAnsi="Times New Roman" w:cs="Times New Roman"/>
          <w:color w:val="1E2120"/>
          <w:sz w:val="27"/>
          <w:szCs w:val="27"/>
          <w:lang w:eastAsia="ru-RU"/>
        </w:rPr>
        <w:t>деятельностного</w:t>
      </w:r>
      <w:proofErr w:type="spellEnd"/>
      <w:r w:rsidRPr="00D058B5">
        <w:rPr>
          <w:rFonts w:ascii="Times New Roman" w:eastAsia="Times New Roman" w:hAnsi="Times New Roman" w:cs="Times New Roman"/>
          <w:color w:val="1E2120"/>
          <w:sz w:val="27"/>
          <w:szCs w:val="27"/>
          <w:lang w:eastAsia="ru-RU"/>
        </w:rPr>
        <w:t xml:space="preserve"> подхода, виды и приемы современных педагогических технологий;</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основные закономерности возрастного развития, стадии и кризисы развития, социализации личности;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законы развития личности и проявления личностных свойств, психологические законы периодизации и кризисов развития;</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закономерности формирования детско-взрослых сообществ, их социально-психологических особенности и закономерности развития;</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основные закономерности семейных отношений, позволяющие эффективно работать с родительской общественностью;</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основы психодиагностики и основные признаки отклонения в развитии детей;</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основы </w:t>
      </w:r>
      <w:proofErr w:type="spellStart"/>
      <w:r w:rsidRPr="00D058B5">
        <w:rPr>
          <w:rFonts w:ascii="Times New Roman" w:eastAsia="Times New Roman" w:hAnsi="Times New Roman" w:cs="Times New Roman"/>
          <w:color w:val="1E2120"/>
          <w:sz w:val="27"/>
          <w:szCs w:val="27"/>
          <w:lang w:eastAsia="ru-RU"/>
        </w:rPr>
        <w:t>психодидактики</w:t>
      </w:r>
      <w:proofErr w:type="spellEnd"/>
      <w:r w:rsidRPr="00D058B5">
        <w:rPr>
          <w:rFonts w:ascii="Times New Roman" w:eastAsia="Times New Roman" w:hAnsi="Times New Roman" w:cs="Times New Roman"/>
          <w:color w:val="1E2120"/>
          <w:sz w:val="27"/>
          <w:szCs w:val="27"/>
          <w:lang w:eastAsia="ru-RU"/>
        </w:rPr>
        <w:t>, поликультурного образования, закономерностей поведения в социальных сетях;</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пути достижения образовательных результатов и способы оценки результатов обучения;</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основы экологии, экономики, социологии;</w:t>
      </w:r>
    </w:p>
    <w:p w:rsidR="00D058B5" w:rsidRPr="00D058B5" w:rsidRDefault="00D058B5" w:rsidP="00D058B5">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основы работы с персональным компьютером, мультимедийным проектором, текстовыми редакторами, презентациями, электронной почтой и браузерами.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1.9. </w:t>
      </w:r>
      <w:ins w:id="3" w:author="Unknown">
        <w:r w:rsidRPr="00D058B5">
          <w:rPr>
            <w:rFonts w:ascii="Times New Roman" w:eastAsia="Times New Roman" w:hAnsi="Times New Roman" w:cs="Times New Roman"/>
            <w:color w:val="1E2120"/>
            <w:sz w:val="27"/>
            <w:szCs w:val="27"/>
            <w:u w:val="single"/>
            <w:bdr w:val="none" w:sz="0" w:space="0" w:color="auto" w:frame="1"/>
            <w:lang w:eastAsia="ru-RU"/>
          </w:rPr>
          <w:t>Учитель труда (технологии) должен уметь:</w:t>
        </w:r>
      </w:ins>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владеть формами и методами обучения, в том числе выходящими за рамки учебных занятий: проектная, творческая деятельность и т.п.;</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проводить учебные занятия по технологии,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планировать и осуществлять образовательную деятельность в соответствии с Федеральной основной общеобразовательной программой (ФООП);</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разрабатывать рабочие программы по технологии на основе Федеральной рабочей программы (ФРП) по учебному предмету «Труд (технология)» соответствующего уровня общего образования и обеспечивать их выполнение;</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организовать самостоятельную деятельность детей, в том числе проектную, творческую;</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разрабатывать и реализовывать проблемное обучение, осуществлять связь обучения технологии с практикой, обсуждать с учениками актуальные события современности;</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осуществлять контрольно-оценочную деятельность в образовательной деятельности;</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использовать современные способы оценивания в условиях информационно-коммуникационных технологий;</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владеть методами убеждения, аргументации своей позиции;</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организовывать различные виды внеурочной деятельности по труду (технологии);</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использовать информационные источники, следить за последними открытиями в области технологий приготовления пищи, изготовления и обработки ткани, изготовления изделий из ткани, технологий обработки древесины и метала, иных современных технологий, касающихся изучаемых тем, и знакомить с ними обучающихся на уроках;</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обеспечивать помощь детям, не освоившим необходимый материал (из всего курса технологии),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Pr="00D058B5">
        <w:rPr>
          <w:rFonts w:ascii="Times New Roman" w:eastAsia="Times New Roman" w:hAnsi="Times New Roman" w:cs="Times New Roman"/>
          <w:color w:val="1E2120"/>
          <w:sz w:val="27"/>
          <w:szCs w:val="27"/>
          <w:lang w:eastAsia="ru-RU"/>
        </w:rPr>
        <w:t>тьюторов</w:t>
      </w:r>
      <w:proofErr w:type="spellEnd"/>
      <w:r w:rsidRPr="00D058B5">
        <w:rPr>
          <w:rFonts w:ascii="Times New Roman" w:eastAsia="Times New Roman" w:hAnsi="Times New Roman" w:cs="Times New Roman"/>
          <w:color w:val="1E2120"/>
          <w:sz w:val="27"/>
          <w:szCs w:val="27"/>
          <w:lang w:eastAsia="ru-RU"/>
        </w:rPr>
        <w:t>;</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обеспечивать коммуникативную и образовательную "включенности" всех учащихся класса в образовательную деятельность;</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находить ценностный аспект учебного знания по технологии, обеспечивать его понимание обучающимися;</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управлять классом с целью вовлечения детей в процесс обучения, мотивируя их учебно-познавательную деятельность;</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защищать достоинство и интересы школьников, помогать детям, оказавшимся в конфликтной ситуации и/или неблагоприятных условиях;</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сотрудничать с классным руководителем и другими специалистами в решении воспитательных задач;</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использовать специальные коррекционные приемы обучения для детей с ограниченными возможностями здоровья;</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владеть технологиями диагностики причин конфликтных ситуаций, их профилактики и разрешения;</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общаться со школьниками, признавать их достоинство, понимая и принимая их;</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владеть </w:t>
      </w:r>
      <w:proofErr w:type="spellStart"/>
      <w:r w:rsidRPr="00D058B5">
        <w:rPr>
          <w:rFonts w:ascii="Times New Roman" w:eastAsia="Times New Roman" w:hAnsi="Times New Roman" w:cs="Times New Roman"/>
          <w:color w:val="1E2120"/>
          <w:sz w:val="27"/>
          <w:szCs w:val="27"/>
          <w:lang w:eastAsia="ru-RU"/>
        </w:rPr>
        <w:t>общепользовательской</w:t>
      </w:r>
      <w:proofErr w:type="spellEnd"/>
      <w:r w:rsidRPr="00D058B5">
        <w:rPr>
          <w:rFonts w:ascii="Times New Roman" w:eastAsia="Times New Roman" w:hAnsi="Times New Roman" w:cs="Times New Roman"/>
          <w:color w:val="1E2120"/>
          <w:sz w:val="27"/>
          <w:szCs w:val="27"/>
          <w:lang w:eastAsia="ru-RU"/>
        </w:rPr>
        <w:t>, общепедагогической и предметно-педагогической ИКТ-компетентностями.</w:t>
      </w:r>
    </w:p>
    <w:p w:rsidR="00D058B5" w:rsidRPr="00D058B5" w:rsidRDefault="00D058B5" w:rsidP="00D058B5">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D058B5" w:rsidRPr="002352E9"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1.10. Учитель труда (технологии) должен быть ознакомлен с должностной инструкцией, разработанной с учетом </w:t>
      </w:r>
      <w:proofErr w:type="spellStart"/>
      <w:r w:rsidRPr="00D058B5">
        <w:rPr>
          <w:rFonts w:ascii="Times New Roman" w:eastAsia="Times New Roman" w:hAnsi="Times New Roman" w:cs="Times New Roman"/>
          <w:color w:val="1E2120"/>
          <w:sz w:val="27"/>
          <w:szCs w:val="27"/>
          <w:lang w:eastAsia="ru-RU"/>
        </w:rPr>
        <w:t>профстандарта</w:t>
      </w:r>
      <w:proofErr w:type="spellEnd"/>
      <w:r w:rsidRPr="00D058B5">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пожарной безопасности, правила личной гигиены и гигиены труда.</w:t>
      </w:r>
      <w:r w:rsidRPr="00D058B5">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D058B5">
        <w:rPr>
          <w:rFonts w:ascii="Times New Roman" w:eastAsia="Times New Roman" w:hAnsi="Times New Roman" w:cs="Times New Roman"/>
          <w:color w:val="1E2120"/>
          <w:sz w:val="27"/>
          <w:szCs w:val="27"/>
          <w:lang w:eastAsia="ru-RU"/>
        </w:rPr>
        <w:br/>
        <w:t>1.12. Учителю труда (технологии)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D058B5" w:rsidRPr="00D058B5" w:rsidRDefault="00D058B5" w:rsidP="00D058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058B5">
        <w:rPr>
          <w:rFonts w:ascii="Times New Roman" w:eastAsia="Times New Roman" w:hAnsi="Times New Roman" w:cs="Times New Roman"/>
          <w:b/>
          <w:bCs/>
          <w:color w:val="1E2120"/>
          <w:sz w:val="30"/>
          <w:szCs w:val="30"/>
          <w:lang w:eastAsia="ru-RU"/>
        </w:rPr>
        <w:t>2. Трудовые функции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inherit" w:eastAsia="Times New Roman" w:hAnsi="inherit" w:cs="Times New Roman"/>
          <w:i/>
          <w:iCs/>
          <w:color w:val="1E2120"/>
          <w:sz w:val="27"/>
          <w:szCs w:val="27"/>
          <w:bdr w:val="none" w:sz="0" w:space="0" w:color="auto" w:frame="1"/>
          <w:lang w:eastAsia="ru-RU"/>
        </w:rPr>
        <w:t>Основными трудовыми функциями учителя труда (технологии) являются:</w:t>
      </w:r>
      <w:r w:rsidRPr="00D058B5">
        <w:rPr>
          <w:rFonts w:ascii="Times New Roman" w:eastAsia="Times New Roman" w:hAnsi="Times New Roman" w:cs="Times New Roman"/>
          <w:color w:val="1E2120"/>
          <w:sz w:val="27"/>
          <w:szCs w:val="27"/>
          <w:lang w:eastAsia="ru-RU"/>
        </w:rPr>
        <w:br/>
        <w:t>2.1. </w:t>
      </w:r>
      <w:ins w:id="4" w:author="Unknown">
        <w:r w:rsidRPr="00D058B5">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ins>
      <w:r w:rsidRPr="00D058B5">
        <w:rPr>
          <w:rFonts w:ascii="Times New Roman" w:eastAsia="Times New Roman" w:hAnsi="Times New Roman" w:cs="Times New Roman"/>
          <w:color w:val="1E2120"/>
          <w:sz w:val="27"/>
          <w:szCs w:val="27"/>
          <w:lang w:eastAsia="ru-RU"/>
        </w:rPr>
        <w:br/>
        <w:t>2.1.1. Общепедагогическая функция. Обучение.</w:t>
      </w:r>
      <w:r w:rsidRPr="00D058B5">
        <w:rPr>
          <w:rFonts w:ascii="Times New Roman" w:eastAsia="Times New Roman" w:hAnsi="Times New Roman" w:cs="Times New Roman"/>
          <w:color w:val="1E2120"/>
          <w:sz w:val="27"/>
          <w:szCs w:val="27"/>
          <w:lang w:eastAsia="ru-RU"/>
        </w:rPr>
        <w:br/>
        <w:t>2.1.2. Воспитательная деятельность.</w:t>
      </w:r>
      <w:r w:rsidRPr="00D058B5">
        <w:rPr>
          <w:rFonts w:ascii="Times New Roman" w:eastAsia="Times New Roman" w:hAnsi="Times New Roman" w:cs="Times New Roman"/>
          <w:color w:val="1E2120"/>
          <w:sz w:val="27"/>
          <w:szCs w:val="27"/>
          <w:lang w:eastAsia="ru-RU"/>
        </w:rPr>
        <w:br/>
        <w:t>2.1.3. Развивающая деятельность.</w:t>
      </w:r>
      <w:r w:rsidRPr="00D058B5">
        <w:rPr>
          <w:rFonts w:ascii="Times New Roman" w:eastAsia="Times New Roman" w:hAnsi="Times New Roman" w:cs="Times New Roman"/>
          <w:color w:val="1E2120"/>
          <w:sz w:val="27"/>
          <w:szCs w:val="27"/>
          <w:lang w:eastAsia="ru-RU"/>
        </w:rPr>
        <w:br/>
        <w:t>2.2. </w:t>
      </w:r>
      <w:ins w:id="5" w:author="Unknown">
        <w:r w:rsidRPr="00D058B5">
          <w:rPr>
            <w:rFonts w:ascii="Times New Roman" w:eastAsia="Times New Roman" w:hAnsi="Times New Roman" w:cs="Times New Roman"/>
            <w:color w:val="1E2120"/>
            <w:sz w:val="27"/>
            <w:szCs w:val="27"/>
            <w:u w:val="single"/>
            <w:bdr w:val="none" w:sz="0" w:space="0" w:color="auto" w:frame="1"/>
            <w:lang w:eastAsia="ru-RU"/>
          </w:rPr>
          <w:t>Педагогическая деятельность по проектированию и реализации основных общеобразовательных программ:</w:t>
        </w:r>
      </w:ins>
      <w:r w:rsidRPr="00D058B5">
        <w:rPr>
          <w:rFonts w:ascii="Times New Roman" w:eastAsia="Times New Roman" w:hAnsi="Times New Roman" w:cs="Times New Roman"/>
          <w:color w:val="1E2120"/>
          <w:sz w:val="27"/>
          <w:szCs w:val="27"/>
          <w:lang w:eastAsia="ru-RU"/>
        </w:rPr>
        <w:br/>
        <w:t>2.2.1. Педагогическая деятельность по реализации образовательных программ основного и среднего общего образования.</w:t>
      </w:r>
      <w:r w:rsidRPr="00D058B5">
        <w:rPr>
          <w:rFonts w:ascii="Times New Roman" w:eastAsia="Times New Roman" w:hAnsi="Times New Roman" w:cs="Times New Roman"/>
          <w:color w:val="1E2120"/>
          <w:sz w:val="27"/>
          <w:szCs w:val="27"/>
          <w:lang w:eastAsia="ru-RU"/>
        </w:rPr>
        <w:br/>
        <w:t>2.2.2. Предметное обучение. Труд (технология).</w:t>
      </w:r>
    </w:p>
    <w:p w:rsidR="00D058B5" w:rsidRPr="00D058B5" w:rsidRDefault="00D058B5" w:rsidP="00D058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058B5">
        <w:rPr>
          <w:rFonts w:ascii="Times New Roman" w:eastAsia="Times New Roman" w:hAnsi="Times New Roman" w:cs="Times New Roman"/>
          <w:b/>
          <w:bCs/>
          <w:color w:val="1E2120"/>
          <w:sz w:val="30"/>
          <w:szCs w:val="30"/>
          <w:lang w:eastAsia="ru-RU"/>
        </w:rPr>
        <w:t>3. Должностные обязанности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3.1. </w:t>
      </w:r>
      <w:ins w:id="6" w:author="Unknown">
        <w:r w:rsidRPr="00D058B5">
          <w:rPr>
            <w:rFonts w:ascii="Times New Roman" w:eastAsia="Times New Roman" w:hAnsi="Times New Roman" w:cs="Times New Roman"/>
            <w:color w:val="1E2120"/>
            <w:sz w:val="27"/>
            <w:szCs w:val="27"/>
            <w:u w:val="single"/>
            <w:bdr w:val="none" w:sz="0" w:space="0" w:color="auto" w:frame="1"/>
            <w:lang w:eastAsia="ru-RU"/>
          </w:rPr>
          <w:t>В рамках трудовой общепедагогической функции обучения:</w:t>
        </w:r>
      </w:ins>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осуществляет профессиональную деятельность в соответствии с требованиями ФГОС и ФОП основного общего и среднего общего образования;</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разрабатывает и реализует рабочие программы по технологии на основе Федеральной рабочей программы (ФРП) соответствующего уровня общего образования;</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осуществляет планирование и проведение учебных занятий по технологии;</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проводит систематический анализ эффективности уроков и подходов к обучению;</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осуществляет организацию, контроль и оценку учебных достижений, текущих и итоговых результатов освоения обучающимися образовательной программы по учебному предмету «Труд (технология)» в соответствии с ФОП ООО и ФОП СОО;</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универсальные учебные действия;</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у детей мотивацию к обучению;</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осуществляет объективную оценку знаний и умений учащихся в соответствии с реальными учебными возможностями школьников, применяя при этом компьютерные технологии;</w:t>
      </w:r>
    </w:p>
    <w:p w:rsidR="00D058B5" w:rsidRPr="00D058B5" w:rsidRDefault="00D058B5" w:rsidP="00D058B5">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навыки, связанные с информационно-коммуникационными технологиями.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3.2. </w:t>
      </w:r>
      <w:ins w:id="7" w:author="Unknown">
        <w:r w:rsidRPr="00D058B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воспитательной деятельности:</w:t>
        </w:r>
      </w:ins>
    </w:p>
    <w:p w:rsidR="00D058B5" w:rsidRPr="00D058B5" w:rsidRDefault="00D058B5" w:rsidP="00D058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осуществляет регулирование поведения учащихся для обеспечения безопасной образовательной среды на уроках труда (технологии), поддерживает режим посещения занятий, уважая человеческое достоинство, честь и репутацию детей;</w:t>
      </w:r>
    </w:p>
    <w:p w:rsidR="00D058B5" w:rsidRPr="00D058B5" w:rsidRDefault="00D058B5" w:rsidP="00D058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реализует современные, в том числе интерактивные, формы и методы воспитательной работы, используя их как на уроках труда (технологии), так и во внеурочной деятельности;</w:t>
      </w:r>
    </w:p>
    <w:p w:rsidR="00D058B5" w:rsidRPr="00D058B5" w:rsidRDefault="00D058B5" w:rsidP="00D058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ставит воспитательные цели, способствующие развитию учащихся, независимо от их способностей и характера;</w:t>
      </w:r>
    </w:p>
    <w:p w:rsidR="00D058B5" w:rsidRPr="00D058B5" w:rsidRDefault="00D058B5" w:rsidP="00D058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контролирует выполнение учениками правил поведения в специализированных учебных кабинетах труда (технологии), учебной мастерской в соответствии с Уставом школы и Правилами внутреннего распорядка общеобразовательной организации;</w:t>
      </w:r>
    </w:p>
    <w:p w:rsidR="00D058B5" w:rsidRPr="00D058B5" w:rsidRDefault="00D058B5" w:rsidP="00D058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способствует реализации воспитательных возможностей различных видов деятельности школьника (образовательной, проектной, творческой);</w:t>
      </w:r>
    </w:p>
    <w:p w:rsidR="00D058B5" w:rsidRPr="00D058B5" w:rsidRDefault="00D058B5" w:rsidP="00D058B5">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способствует развитию у детей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3.3. </w:t>
      </w:r>
      <w:ins w:id="8" w:author="Unknown">
        <w:r w:rsidRPr="00D058B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развивающей деятельности:</w:t>
        </w:r>
      </w:ins>
    </w:p>
    <w:p w:rsidR="00D058B5" w:rsidRPr="00D058B5" w:rsidRDefault="00D058B5" w:rsidP="00D058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осуществляет проектирование психологически безопасной и комфортной образовательной среды на занятиях </w:t>
      </w:r>
      <w:proofErr w:type="gramStart"/>
      <w:r w:rsidRPr="00D058B5">
        <w:rPr>
          <w:rFonts w:ascii="Times New Roman" w:eastAsia="Times New Roman" w:hAnsi="Times New Roman" w:cs="Times New Roman"/>
          <w:color w:val="1E2120"/>
          <w:sz w:val="27"/>
          <w:szCs w:val="27"/>
          <w:lang w:eastAsia="ru-RU"/>
        </w:rPr>
        <w:t>по труда</w:t>
      </w:r>
      <w:proofErr w:type="gramEnd"/>
      <w:r w:rsidRPr="00D058B5">
        <w:rPr>
          <w:rFonts w:ascii="Times New Roman" w:eastAsia="Times New Roman" w:hAnsi="Times New Roman" w:cs="Times New Roman"/>
          <w:color w:val="1E2120"/>
          <w:sz w:val="27"/>
          <w:szCs w:val="27"/>
          <w:lang w:eastAsia="ru-RU"/>
        </w:rPr>
        <w:t xml:space="preserve"> (технологии);</w:t>
      </w:r>
    </w:p>
    <w:p w:rsidR="00D058B5" w:rsidRPr="00D058B5" w:rsidRDefault="00D058B5" w:rsidP="00D058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развивает у детей познавательную активность, самостоятельность, инициативу, способности к творчеству, проектированию;</w:t>
      </w:r>
    </w:p>
    <w:p w:rsidR="00D058B5" w:rsidRPr="00D058B5" w:rsidRDefault="00D058B5" w:rsidP="00D058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Pr="00D058B5">
        <w:rPr>
          <w:rFonts w:ascii="Times New Roman" w:eastAsia="Times New Roman" w:hAnsi="Times New Roman" w:cs="Times New Roman"/>
          <w:color w:val="1E2120"/>
          <w:sz w:val="27"/>
          <w:szCs w:val="27"/>
          <w:lang w:eastAsia="ru-RU"/>
        </w:rPr>
        <w:t>аутисты</w:t>
      </w:r>
      <w:proofErr w:type="spellEnd"/>
      <w:r w:rsidRPr="00D058B5">
        <w:rPr>
          <w:rFonts w:ascii="Times New Roman" w:eastAsia="Times New Roman" w:hAnsi="Times New Roman" w:cs="Times New Roman"/>
          <w:color w:val="1E2120"/>
          <w:sz w:val="27"/>
          <w:szCs w:val="27"/>
          <w:lang w:eastAsia="ru-RU"/>
        </w:rPr>
        <w:t xml:space="preserve">, с синдромом дефицита внимания и </w:t>
      </w:r>
      <w:proofErr w:type="spellStart"/>
      <w:proofErr w:type="gramStart"/>
      <w:r w:rsidRPr="00D058B5">
        <w:rPr>
          <w:rFonts w:ascii="Times New Roman" w:eastAsia="Times New Roman" w:hAnsi="Times New Roman" w:cs="Times New Roman"/>
          <w:color w:val="1E2120"/>
          <w:sz w:val="27"/>
          <w:szCs w:val="27"/>
          <w:lang w:eastAsia="ru-RU"/>
        </w:rPr>
        <w:t>гиперактивностью</w:t>
      </w:r>
      <w:proofErr w:type="spellEnd"/>
      <w:proofErr w:type="gramEnd"/>
      <w:r w:rsidRPr="00D058B5">
        <w:rPr>
          <w:rFonts w:ascii="Times New Roman" w:eastAsia="Times New Roman" w:hAnsi="Times New Roman" w:cs="Times New Roman"/>
          <w:color w:val="1E2120"/>
          <w:sz w:val="27"/>
          <w:szCs w:val="27"/>
          <w:lang w:eastAsia="ru-RU"/>
        </w:rPr>
        <w:t xml:space="preserve"> и др.), дети с ограниченными возможностями здоровья и девиациями поведения, дети с зависимостью;</w:t>
      </w:r>
    </w:p>
    <w:p w:rsidR="00D058B5" w:rsidRPr="00D058B5" w:rsidRDefault="00D058B5" w:rsidP="00D058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оказывает адресную помощь учащимся общеобразовательной организации;</w:t>
      </w:r>
    </w:p>
    <w:p w:rsidR="00D058B5" w:rsidRPr="00D058B5" w:rsidRDefault="00D058B5" w:rsidP="00D058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как учитель-предметник участвует в психолого-медико-педагогических консилиумах;</w:t>
      </w:r>
    </w:p>
    <w:p w:rsidR="00D058B5" w:rsidRPr="00D058B5" w:rsidRDefault="00D058B5" w:rsidP="00D058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разрабатывает и реализует индивидуальные учебные планы (программы) по труду (технологии) в рамках индивидуальных программ развития ребенка;</w:t>
      </w:r>
    </w:p>
    <w:p w:rsidR="00D058B5" w:rsidRPr="00D058B5" w:rsidRDefault="00D058B5" w:rsidP="00D058B5">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и реализует программы развития универсальных учебных действий, образцов и ценностей социального поведения, формирование толерантности и позитивных образцов поликультурного общения.</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3.4. </w:t>
      </w:r>
      <w:ins w:id="9" w:author="Unknown">
        <w:r w:rsidRPr="00D058B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педагогической деятельности по реализации образовательных программ основного и среднего общего образования:</w:t>
        </w:r>
      </w:ins>
    </w:p>
    <w:p w:rsidR="00D058B5" w:rsidRPr="00D058B5" w:rsidRDefault="00D058B5" w:rsidP="00D058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общекультурные компетенции и понимание места труда и технологий в общей картине мира;</w:t>
      </w:r>
    </w:p>
    <w:p w:rsidR="00D058B5" w:rsidRPr="00D058B5" w:rsidRDefault="00D058B5" w:rsidP="00D058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определяет на основе </w:t>
      </w:r>
      <w:proofErr w:type="gramStart"/>
      <w:r w:rsidRPr="00D058B5">
        <w:rPr>
          <w:rFonts w:ascii="Times New Roman" w:eastAsia="Times New Roman" w:hAnsi="Times New Roman" w:cs="Times New Roman"/>
          <w:color w:val="1E2120"/>
          <w:sz w:val="27"/>
          <w:szCs w:val="27"/>
          <w:lang w:eastAsia="ru-RU"/>
        </w:rPr>
        <w:t>анализа образовательной деятельности</w:t>
      </w:r>
      <w:proofErr w:type="gramEnd"/>
      <w:r w:rsidRPr="00D058B5">
        <w:rPr>
          <w:rFonts w:ascii="Times New Roman" w:eastAsia="Times New Roman" w:hAnsi="Times New Roman" w:cs="Times New Roman"/>
          <w:color w:val="1E2120"/>
          <w:sz w:val="27"/>
          <w:szCs w:val="27"/>
          <w:lang w:eastAsia="ru-RU"/>
        </w:rPr>
        <w:t xml:space="preserve"> обучающегося оптимальные способы его обучения и развития;</w:t>
      </w:r>
    </w:p>
    <w:p w:rsidR="00D058B5" w:rsidRPr="00D058B5" w:rsidRDefault="00D058B5" w:rsidP="00D058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«Труд (технология)»;</w:t>
      </w:r>
    </w:p>
    <w:p w:rsidR="00D058B5" w:rsidRPr="00D058B5" w:rsidRDefault="00D058B5" w:rsidP="00D058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планирует специализированную образовательную деятельность для класса и/или </w:t>
      </w:r>
      <w:proofErr w:type="gramStart"/>
      <w:r w:rsidRPr="00D058B5">
        <w:rPr>
          <w:rFonts w:ascii="Times New Roman" w:eastAsia="Times New Roman" w:hAnsi="Times New Roman" w:cs="Times New Roman"/>
          <w:color w:val="1E2120"/>
          <w:sz w:val="27"/>
          <w:szCs w:val="27"/>
          <w:lang w:eastAsia="ru-RU"/>
        </w:rPr>
        <w:t>отдельных контингентов</w:t>
      </w:r>
      <w:proofErr w:type="gramEnd"/>
      <w:r w:rsidRPr="00D058B5">
        <w:rPr>
          <w:rFonts w:ascii="Times New Roman" w:eastAsia="Times New Roman" w:hAnsi="Times New Roman" w:cs="Times New Roman"/>
          <w:color w:val="1E2120"/>
          <w:sz w:val="27"/>
          <w:szCs w:val="27"/>
          <w:lang w:eastAsia="ru-RU"/>
        </w:rPr>
        <w:t xml:space="preserve"> учащихся с выдающимися способностями в области технологии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D058B5" w:rsidRPr="00D058B5" w:rsidRDefault="00D058B5" w:rsidP="00D058B5">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осуществляет организацию олимпиад, конференций, выставок и конкурсов по технологии в школе, иных внеурочных мероприятий и др.</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3.5. </w:t>
      </w:r>
      <w:ins w:id="10" w:author="Unknown">
        <w:r w:rsidRPr="00D058B5">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обучения предмету «Труд (технология)»:</w:t>
        </w:r>
      </w:ins>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конкретные знания, умения и навыки по труду (технологии);</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образовательную среду, содействующую развитию способностей в области технологии ребенка и реализующую принципы современной педагогики;</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содействует развитию инициативы обучающихся по использованию технологии;</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содействует в подготовке обучающихся к участию в олимпиадах по технологии, конкурсах, выставках, защитах творческих проектов и ученических конференциях;</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и поддерживает высокую мотивацию, развивает способности обучающихся на занятиях по технологии, ведет кружки, факультативные и элективные курсы для желающих и эффективно работающих в них обучающихся школы;</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предоставляет информацию о дополнительном образовании, возможности посещения занятий по труду (технологии) (кройке и шитью, вязанию, выжиганию по дереву, кулинарии и т.д.) в других образовательных и иных организациях, в том числе с применением дистанционных образовательных технологий;</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содействует формированию у школьников позитивных эмоций от деятельности на уроках труда (технологии);</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позитивное отношение со стороны всех обучающихся к достижениям одноклассников независимо от абсолютного уровня этого достижения;</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формирует представления обучающихся о полезности знаний технологий вне зависимости от избранной профессии или специальности;</w:t>
      </w:r>
    </w:p>
    <w:p w:rsidR="00D058B5" w:rsidRPr="00D058B5" w:rsidRDefault="00D058B5" w:rsidP="00D058B5">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сотрудничает с другими учителями-предметниками, осуществляет </w:t>
      </w:r>
      <w:proofErr w:type="spellStart"/>
      <w:r w:rsidRPr="00D058B5">
        <w:rPr>
          <w:rFonts w:ascii="Times New Roman" w:eastAsia="Times New Roman" w:hAnsi="Times New Roman" w:cs="Times New Roman"/>
          <w:color w:val="1E2120"/>
          <w:sz w:val="27"/>
          <w:szCs w:val="27"/>
          <w:lang w:eastAsia="ru-RU"/>
        </w:rPr>
        <w:t>межпредметные</w:t>
      </w:r>
      <w:proofErr w:type="spellEnd"/>
      <w:r w:rsidRPr="00D058B5">
        <w:rPr>
          <w:rFonts w:ascii="Times New Roman" w:eastAsia="Times New Roman" w:hAnsi="Times New Roman" w:cs="Times New Roman"/>
          <w:color w:val="1E2120"/>
          <w:sz w:val="27"/>
          <w:szCs w:val="27"/>
          <w:lang w:eastAsia="ru-RU"/>
        </w:rPr>
        <w:t xml:space="preserve"> связи в процессе преподавания труда (технологии).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ФОП соответствующего уровня общего образования,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D058B5">
        <w:rPr>
          <w:rFonts w:ascii="Times New Roman" w:eastAsia="Times New Roman" w:hAnsi="Times New Roman" w:cs="Times New Roman"/>
          <w:color w:val="1E2120"/>
          <w:sz w:val="27"/>
          <w:szCs w:val="27"/>
          <w:lang w:eastAsia="ru-RU"/>
        </w:rPr>
        <w:br/>
        <w:t>3.7. Готовит и использует в обучении различный дидактический материал, наглядные пособия, раздаточный учебный материал, материалы, инструменты.</w:t>
      </w:r>
      <w:r w:rsidRPr="00D058B5">
        <w:rPr>
          <w:rFonts w:ascii="Times New Roman" w:eastAsia="Times New Roman" w:hAnsi="Times New Roman" w:cs="Times New Roman"/>
          <w:color w:val="1E2120"/>
          <w:sz w:val="27"/>
          <w:szCs w:val="27"/>
          <w:lang w:eastAsia="ru-RU"/>
        </w:rPr>
        <w:br/>
        <w:t>3.8. Организует текущий и профилактический ремонт оборудования и электроприборов, осуществляет ремонт инструментов, правильное содержание и соответствующий уход за оборудованием и инструментами, своевременно производит заточку рабочего инструмента.</w:t>
      </w:r>
      <w:r w:rsidRPr="00D058B5">
        <w:rPr>
          <w:rFonts w:ascii="Times New Roman" w:eastAsia="Times New Roman" w:hAnsi="Times New Roman" w:cs="Times New Roman"/>
          <w:color w:val="1E2120"/>
          <w:sz w:val="27"/>
          <w:szCs w:val="27"/>
          <w:lang w:eastAsia="ru-RU"/>
        </w:rPr>
        <w:br/>
        <w:t>3.9. Разрабатывает и вывешивает для учащихся инструкции по правилам безопасности при работе на каждом станке и ином оборудовании, швейной машине, электроплите, оформляет уголок охраны труда в учебном кабинете.</w:t>
      </w:r>
      <w:r w:rsidRPr="00D058B5">
        <w:rPr>
          <w:rFonts w:ascii="Times New Roman" w:eastAsia="Times New Roman" w:hAnsi="Times New Roman" w:cs="Times New Roman"/>
          <w:color w:val="1E2120"/>
          <w:sz w:val="27"/>
          <w:szCs w:val="27"/>
          <w:lang w:eastAsia="ru-RU"/>
        </w:rPr>
        <w:br/>
        <w:t>3.10. Осуществляет постоянный контроль соблюдения обучающимися инструкций по правилам безопасности, проводит вводный и первичные инструктажи при изучении новых тем, работе с оборудованием и инструментами с регистрацией в журнале инструктажа.</w:t>
      </w:r>
      <w:r w:rsidRPr="00D058B5">
        <w:rPr>
          <w:rFonts w:ascii="Times New Roman" w:eastAsia="Times New Roman" w:hAnsi="Times New Roman" w:cs="Times New Roman"/>
          <w:color w:val="1E2120"/>
          <w:sz w:val="27"/>
          <w:szCs w:val="27"/>
          <w:lang w:eastAsia="ru-RU"/>
        </w:rPr>
        <w:br/>
        <w:t>3.11. Следит за состоянием и наличием защитного заземления (</w:t>
      </w:r>
      <w:proofErr w:type="spellStart"/>
      <w:r w:rsidRPr="00D058B5">
        <w:rPr>
          <w:rFonts w:ascii="Times New Roman" w:eastAsia="Times New Roman" w:hAnsi="Times New Roman" w:cs="Times New Roman"/>
          <w:color w:val="1E2120"/>
          <w:sz w:val="27"/>
          <w:szCs w:val="27"/>
          <w:lang w:eastAsia="ru-RU"/>
        </w:rPr>
        <w:t>зануления</w:t>
      </w:r>
      <w:proofErr w:type="spellEnd"/>
      <w:r w:rsidRPr="00D058B5">
        <w:rPr>
          <w:rFonts w:ascii="Times New Roman" w:eastAsia="Times New Roman" w:hAnsi="Times New Roman" w:cs="Times New Roman"/>
          <w:color w:val="1E2120"/>
          <w:sz w:val="27"/>
          <w:szCs w:val="27"/>
          <w:lang w:eastAsia="ru-RU"/>
        </w:rPr>
        <w:t>) станков, швейных машин, электроплиты и иного электрооборудования и электроприборов, используемых при осуществлении образовательной деятельности по труду (технологии).</w:t>
      </w:r>
      <w:r w:rsidRPr="00D058B5">
        <w:rPr>
          <w:rFonts w:ascii="Times New Roman" w:eastAsia="Times New Roman" w:hAnsi="Times New Roman" w:cs="Times New Roman"/>
          <w:color w:val="1E2120"/>
          <w:sz w:val="27"/>
          <w:szCs w:val="27"/>
          <w:lang w:eastAsia="ru-RU"/>
        </w:rPr>
        <w:br/>
        <w:t>3.12. Не допускает учащихся к выполнению запрещенных видов работ для школьников, а также к выполнению работ без индивидуальных средств защиты. Не допускает осуществление работ учащихся, сопряженных с опасностью для жизни или здоровья.</w:t>
      </w:r>
      <w:r w:rsidRPr="00D058B5">
        <w:rPr>
          <w:rFonts w:ascii="Times New Roman" w:eastAsia="Times New Roman" w:hAnsi="Times New Roman" w:cs="Times New Roman"/>
          <w:color w:val="1E2120"/>
          <w:sz w:val="27"/>
          <w:szCs w:val="27"/>
          <w:lang w:eastAsia="ru-RU"/>
        </w:rPr>
        <w:br/>
        <w:t>3.13.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w:t>
      </w:r>
      <w:r w:rsidRPr="00D058B5">
        <w:rPr>
          <w:rFonts w:ascii="Times New Roman" w:eastAsia="Times New Roman" w:hAnsi="Times New Roman" w:cs="Times New Roman"/>
          <w:color w:val="1E2120"/>
          <w:sz w:val="27"/>
          <w:szCs w:val="27"/>
          <w:lang w:eastAsia="ru-RU"/>
        </w:rPr>
        <w:br/>
        <w:t>3.14. </w:t>
      </w:r>
      <w:ins w:id="11" w:author="Unknown">
        <w:r w:rsidRPr="00D058B5">
          <w:rPr>
            <w:rFonts w:ascii="Times New Roman" w:eastAsia="Times New Roman" w:hAnsi="Times New Roman" w:cs="Times New Roman"/>
            <w:color w:val="1E2120"/>
            <w:sz w:val="27"/>
            <w:szCs w:val="27"/>
            <w:u w:val="single"/>
            <w:bdr w:val="none" w:sz="0" w:space="0" w:color="auto" w:frame="1"/>
            <w:lang w:eastAsia="ru-RU"/>
          </w:rPr>
          <w:t>Учителю труда (технологии) запрещается:</w:t>
        </w:r>
      </w:ins>
    </w:p>
    <w:p w:rsidR="00D058B5" w:rsidRPr="00D058B5" w:rsidRDefault="00D058B5" w:rsidP="00D058B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менять на свое усмотрение расписание занятий;</w:t>
      </w:r>
    </w:p>
    <w:p w:rsidR="00D058B5" w:rsidRPr="00D058B5" w:rsidRDefault="00D058B5" w:rsidP="00D058B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отменять занятия, увеличивать или сокращать длительность уроков и перемен;</w:t>
      </w:r>
    </w:p>
    <w:p w:rsidR="00D058B5" w:rsidRPr="00D058B5" w:rsidRDefault="00D058B5" w:rsidP="00D058B5">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удалять учеников с занятий.</w:t>
      </w:r>
    </w:p>
    <w:p w:rsidR="00D058B5" w:rsidRPr="002352E9" w:rsidRDefault="00D058B5" w:rsidP="002352E9">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3.15. Организует участие обучающихся в конкурсах, выставках по труду (технологии), во внеклассных предметных мероприятиях, в неделях технологии, защитах творческих проектов, работе на пришкольном участке в рамках изучаемых тем по труду (технологии).</w:t>
      </w:r>
      <w:r w:rsidRPr="00D058B5">
        <w:rPr>
          <w:rFonts w:ascii="Times New Roman" w:eastAsia="Times New Roman" w:hAnsi="Times New Roman" w:cs="Times New Roman"/>
          <w:color w:val="1E2120"/>
          <w:sz w:val="27"/>
          <w:szCs w:val="27"/>
          <w:lang w:eastAsia="ru-RU"/>
        </w:rPr>
        <w:br/>
        <w:t>3.16. Оказывает организационную помощь по озеленению пришкольного участка.</w:t>
      </w:r>
      <w:r w:rsidRPr="00D058B5">
        <w:rPr>
          <w:rFonts w:ascii="Times New Roman" w:eastAsia="Times New Roman" w:hAnsi="Times New Roman" w:cs="Times New Roman"/>
          <w:color w:val="1E2120"/>
          <w:sz w:val="27"/>
          <w:szCs w:val="27"/>
          <w:lang w:eastAsia="ru-RU"/>
        </w:rPr>
        <w:br/>
        <w:t>3.17. Организует совместно с коллегами проведение школьного этапа олимпиады по труду (технологии). Формирует сборные команды школы для участия в следующих этапах олимпиад по труду (технологии) .</w:t>
      </w:r>
      <w:r w:rsidRPr="00D058B5">
        <w:rPr>
          <w:rFonts w:ascii="Times New Roman" w:eastAsia="Times New Roman" w:hAnsi="Times New Roman" w:cs="Times New Roman"/>
          <w:color w:val="1E2120"/>
          <w:sz w:val="27"/>
          <w:szCs w:val="27"/>
          <w:lang w:eastAsia="ru-RU"/>
        </w:rPr>
        <w:br/>
        <w:t>3.18. Обеспечивает охрану жизни и здоровья детей во время образовательной деятельности, школьных олимпиад, конкурсов и различных внеклассных мероприятий по технологии.</w:t>
      </w:r>
      <w:r w:rsidRPr="00D058B5">
        <w:rPr>
          <w:rFonts w:ascii="Times New Roman" w:eastAsia="Times New Roman" w:hAnsi="Times New Roman" w:cs="Times New Roman"/>
          <w:color w:val="1E2120"/>
          <w:sz w:val="27"/>
          <w:szCs w:val="27"/>
          <w:lang w:eastAsia="ru-RU"/>
        </w:rPr>
        <w:br/>
        <w:t>3.19.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D058B5">
        <w:rPr>
          <w:rFonts w:ascii="Times New Roman" w:eastAsia="Times New Roman" w:hAnsi="Times New Roman" w:cs="Times New Roman"/>
          <w:color w:val="1E2120"/>
          <w:sz w:val="27"/>
          <w:szCs w:val="27"/>
          <w:lang w:eastAsia="ru-RU"/>
        </w:rPr>
        <w:br/>
        <w:t>3.20.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D058B5">
        <w:rPr>
          <w:rFonts w:ascii="Times New Roman" w:eastAsia="Times New Roman" w:hAnsi="Times New Roman" w:cs="Times New Roman"/>
          <w:color w:val="1E2120"/>
          <w:sz w:val="27"/>
          <w:szCs w:val="27"/>
          <w:lang w:eastAsia="ru-RU"/>
        </w:rPr>
        <w:br/>
        <w:t>3.21.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D058B5">
        <w:rPr>
          <w:rFonts w:ascii="Times New Roman" w:eastAsia="Times New Roman" w:hAnsi="Times New Roman" w:cs="Times New Roman"/>
          <w:color w:val="1E2120"/>
          <w:sz w:val="27"/>
          <w:szCs w:val="27"/>
          <w:lang w:eastAsia="ru-RU"/>
        </w:rPr>
        <w:br/>
        <w:t>3.22. Согласно годовому плану работы школы принимает участие в педагогических советах, совещаниях и семинарах, круглых столах, предметных неделях технологии, в предметных школьных МО и методических объединениях учителей труда (технологии), проводимых вышестоящей организацией.</w:t>
      </w:r>
      <w:r w:rsidRPr="00D058B5">
        <w:rPr>
          <w:rFonts w:ascii="Times New Roman" w:eastAsia="Times New Roman" w:hAnsi="Times New Roman" w:cs="Times New Roman"/>
          <w:color w:val="1E2120"/>
          <w:sz w:val="27"/>
          <w:szCs w:val="27"/>
          <w:lang w:eastAsia="ru-RU"/>
        </w:rPr>
        <w:br/>
        <w:t>3.23. Принимает участие в смотре-конкурсе учебных кабинетов, готовит кабинет труда (технологии) (учебную мастерскую) к приемке на начало нового учебного года.</w:t>
      </w:r>
      <w:r w:rsidRPr="00D058B5">
        <w:rPr>
          <w:rFonts w:ascii="Times New Roman" w:eastAsia="Times New Roman" w:hAnsi="Times New Roman" w:cs="Times New Roman"/>
          <w:color w:val="1E2120"/>
          <w:sz w:val="27"/>
          <w:szCs w:val="27"/>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D058B5">
        <w:rPr>
          <w:rFonts w:ascii="Times New Roman" w:eastAsia="Times New Roman" w:hAnsi="Times New Roman" w:cs="Times New Roman"/>
          <w:color w:val="1E2120"/>
          <w:sz w:val="27"/>
          <w:szCs w:val="27"/>
          <w:lang w:eastAsia="ru-RU"/>
        </w:rPr>
        <w:br/>
        <w:t>3.25. Педагог соблюдает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D058B5">
        <w:rPr>
          <w:rFonts w:ascii="Times New Roman" w:eastAsia="Times New Roman" w:hAnsi="Times New Roman" w:cs="Times New Roman"/>
          <w:color w:val="1E2120"/>
          <w:sz w:val="27"/>
          <w:szCs w:val="27"/>
          <w:lang w:eastAsia="ru-RU"/>
        </w:rPr>
        <w:br/>
        <w:t>3.26. Систематически повышает свой профессиональный уровень.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D058B5">
        <w:rPr>
          <w:rFonts w:ascii="Times New Roman" w:eastAsia="Times New Roman" w:hAnsi="Times New Roman" w:cs="Times New Roman"/>
          <w:color w:val="1E2120"/>
          <w:sz w:val="27"/>
          <w:szCs w:val="27"/>
          <w:lang w:eastAsia="ru-RU"/>
        </w:rPr>
        <w:br/>
        <w:t>3.27.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D058B5">
        <w:rPr>
          <w:rFonts w:ascii="Times New Roman" w:eastAsia="Times New Roman" w:hAnsi="Times New Roman" w:cs="Times New Roman"/>
          <w:color w:val="1E2120"/>
          <w:sz w:val="27"/>
          <w:szCs w:val="27"/>
          <w:lang w:eastAsia="ru-RU"/>
        </w:rPr>
        <w:br/>
        <w:t>3.28.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D058B5">
        <w:rPr>
          <w:rFonts w:ascii="Times New Roman" w:eastAsia="Times New Roman" w:hAnsi="Times New Roman" w:cs="Times New Roman"/>
          <w:color w:val="1E2120"/>
          <w:sz w:val="27"/>
          <w:szCs w:val="27"/>
          <w:lang w:eastAsia="ru-RU"/>
        </w:rPr>
        <w:br/>
        <w:t>3.29. Учитель труда (технологии) исполняет иные обязанности, предусмотренные Федеральным Законом «Об образовании в Российской Федерации».</w:t>
      </w:r>
      <w:r w:rsidRPr="00D058B5">
        <w:rPr>
          <w:rFonts w:ascii="Times New Roman" w:eastAsia="Times New Roman" w:hAnsi="Times New Roman" w:cs="Times New Roman"/>
          <w:color w:val="1E2120"/>
          <w:sz w:val="27"/>
          <w:szCs w:val="27"/>
          <w:lang w:eastAsia="ru-RU"/>
        </w:rPr>
        <w:br/>
        <w:t>3.30. Осуществляет свою деятельность на высоком профессиональном уровне.</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u w:val="single"/>
          <w:bdr w:val="none" w:sz="0" w:space="0" w:color="auto" w:frame="1"/>
          <w:lang w:eastAsia="ru-RU"/>
        </w:rPr>
        <w:t>У</w:t>
      </w:r>
      <w:ins w:id="12" w:author="Unknown">
        <w:r w:rsidRPr="00D058B5">
          <w:rPr>
            <w:rFonts w:ascii="Times New Roman" w:eastAsia="Times New Roman" w:hAnsi="Times New Roman" w:cs="Times New Roman"/>
            <w:color w:val="1E2120"/>
            <w:sz w:val="27"/>
            <w:szCs w:val="27"/>
            <w:u w:val="single"/>
            <w:bdr w:val="none" w:sz="0" w:space="0" w:color="auto" w:frame="1"/>
            <w:lang w:eastAsia="ru-RU"/>
          </w:rPr>
          <w:t>читель труда (технологии) имеет следующие права в пределах своей компетенции:</w:t>
        </w:r>
      </w:ins>
      <w:r w:rsidRPr="00D058B5">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D058B5">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D058B5">
        <w:rPr>
          <w:rFonts w:ascii="Times New Roman" w:eastAsia="Times New Roman" w:hAnsi="Times New Roman" w:cs="Times New Roman"/>
          <w:color w:val="1E2120"/>
          <w:sz w:val="27"/>
          <w:szCs w:val="27"/>
          <w:lang w:eastAsia="ru-RU"/>
        </w:rPr>
        <w:br/>
        <w:t>4.3. На материально-технические условия, требуемые для выполнения ФРП по труду (технологии).</w:t>
      </w:r>
      <w:r w:rsidRPr="00D058B5">
        <w:rPr>
          <w:rFonts w:ascii="Times New Roman" w:eastAsia="Times New Roman" w:hAnsi="Times New Roman" w:cs="Times New Roman"/>
          <w:color w:val="1E2120"/>
          <w:sz w:val="27"/>
          <w:szCs w:val="27"/>
          <w:lang w:eastAsia="ru-RU"/>
        </w:rPr>
        <w:br/>
        <w:t>4.4.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D058B5">
        <w:rPr>
          <w:rFonts w:ascii="Times New Roman" w:eastAsia="Times New Roman" w:hAnsi="Times New Roman" w:cs="Times New Roman"/>
          <w:color w:val="1E2120"/>
          <w:sz w:val="27"/>
          <w:szCs w:val="27"/>
          <w:lang w:eastAsia="ru-RU"/>
        </w:rPr>
        <w:br/>
        <w:t>4.5. Свободно выбирать и использовать методики обучения технологии, учебные пособия и материалы, соответствующие образовательным программам основного общего и среднего общего образования общеобразовательной организации.</w:t>
      </w:r>
      <w:r w:rsidRPr="00D058B5">
        <w:rPr>
          <w:rFonts w:ascii="Times New Roman" w:eastAsia="Times New Roman" w:hAnsi="Times New Roman" w:cs="Times New Roman"/>
          <w:color w:val="1E2120"/>
          <w:sz w:val="27"/>
          <w:szCs w:val="27"/>
          <w:lang w:eastAsia="ru-RU"/>
        </w:rPr>
        <w:br/>
        <w:t>4.6.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D058B5">
        <w:rPr>
          <w:rFonts w:ascii="Times New Roman" w:eastAsia="Times New Roman" w:hAnsi="Times New Roman" w:cs="Times New Roman"/>
          <w:color w:val="1E2120"/>
          <w:sz w:val="27"/>
          <w:szCs w:val="27"/>
          <w:lang w:eastAsia="ru-RU"/>
        </w:rPr>
        <w:br/>
        <w:t>4.7. Давать обучающимся во время уроков труда (технологии),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D058B5">
        <w:rPr>
          <w:rFonts w:ascii="Times New Roman" w:eastAsia="Times New Roman" w:hAnsi="Times New Roman" w:cs="Times New Roman"/>
          <w:color w:val="1E2120"/>
          <w:sz w:val="27"/>
          <w:szCs w:val="27"/>
          <w:lang w:eastAsia="ru-RU"/>
        </w:rPr>
        <w:br/>
        <w:t>4.8.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D058B5">
        <w:rPr>
          <w:rFonts w:ascii="Times New Roman" w:eastAsia="Times New Roman" w:hAnsi="Times New Roman" w:cs="Times New Roman"/>
          <w:color w:val="1E2120"/>
          <w:sz w:val="27"/>
          <w:szCs w:val="27"/>
          <w:lang w:eastAsia="ru-RU"/>
        </w:rPr>
        <w:br/>
        <w:t>4.9.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D058B5">
        <w:rPr>
          <w:rFonts w:ascii="Times New Roman" w:eastAsia="Times New Roman" w:hAnsi="Times New Roman" w:cs="Times New Roman"/>
          <w:color w:val="1E2120"/>
          <w:sz w:val="27"/>
          <w:szCs w:val="27"/>
          <w:lang w:eastAsia="ru-RU"/>
        </w:rPr>
        <w:br/>
        <w:t>4.10. В целях защиты своих прав учитель труда (технологии) самостоятельно или через своих представителей вправе:</w:t>
      </w:r>
    </w:p>
    <w:p w:rsidR="00D058B5" w:rsidRPr="00D058B5" w:rsidRDefault="00D058B5" w:rsidP="00D058B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D058B5" w:rsidRPr="00D058B5" w:rsidRDefault="00D058B5" w:rsidP="00D058B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D058B5" w:rsidRPr="00D058B5" w:rsidRDefault="00D058B5" w:rsidP="00D058B5">
      <w:pPr>
        <w:numPr>
          <w:ilvl w:val="0"/>
          <w:numId w:val="1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4.11.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D058B5">
        <w:rPr>
          <w:rFonts w:ascii="Times New Roman" w:eastAsia="Times New Roman" w:hAnsi="Times New Roman" w:cs="Times New Roman"/>
          <w:color w:val="1E2120"/>
          <w:sz w:val="27"/>
          <w:szCs w:val="27"/>
          <w:lang w:eastAsia="ru-RU"/>
        </w:rPr>
        <w:br/>
        <w:t>4.12. На поощрения за добросовестное исполнение трудовых обязанностей, по результатам педагогической деятельности в соответствии с ТК РФ, Коллективным договором или Правилами внутреннего трудового распорядка, Уставом.</w:t>
      </w:r>
      <w:r w:rsidRPr="00D058B5">
        <w:rPr>
          <w:rFonts w:ascii="Times New Roman" w:eastAsia="Times New Roman" w:hAnsi="Times New Roman" w:cs="Times New Roman"/>
          <w:color w:val="1E2120"/>
          <w:sz w:val="27"/>
          <w:szCs w:val="27"/>
          <w:lang w:eastAsia="ru-RU"/>
        </w:rPr>
        <w:br/>
        <w:t>4.13.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D058B5">
        <w:rPr>
          <w:rFonts w:ascii="Times New Roman" w:eastAsia="Times New Roman" w:hAnsi="Times New Roman" w:cs="Times New Roman"/>
          <w:color w:val="1E2120"/>
          <w:sz w:val="27"/>
          <w:szCs w:val="27"/>
          <w:lang w:eastAsia="ru-RU"/>
        </w:rPr>
        <w:br/>
        <w:t>4.14.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школы и Коллективным договором.</w:t>
      </w:r>
      <w:r w:rsidRPr="00D058B5">
        <w:rPr>
          <w:rFonts w:ascii="Times New Roman" w:eastAsia="Times New Roman" w:hAnsi="Times New Roman" w:cs="Times New Roman"/>
          <w:color w:val="1E2120"/>
          <w:sz w:val="27"/>
          <w:szCs w:val="27"/>
          <w:lang w:eastAsia="ru-RU"/>
        </w:rPr>
        <w:br/>
        <w:t>4.15. Учитель труда (технологии)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D058B5" w:rsidRPr="00D058B5" w:rsidRDefault="00D058B5" w:rsidP="00D058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058B5">
        <w:rPr>
          <w:rFonts w:ascii="Times New Roman" w:eastAsia="Times New Roman" w:hAnsi="Times New Roman" w:cs="Times New Roman"/>
          <w:b/>
          <w:bCs/>
          <w:color w:val="1E2120"/>
          <w:sz w:val="30"/>
          <w:szCs w:val="30"/>
          <w:lang w:eastAsia="ru-RU"/>
        </w:rPr>
        <w:t>5. Ответственность</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5.1. </w:t>
      </w:r>
      <w:ins w:id="13" w:author="Unknown">
        <w:r w:rsidRPr="00D058B5">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учитель труда (технологии) несет ответственность:</w:t>
        </w:r>
      </w:ins>
    </w:p>
    <w:p w:rsidR="00D058B5" w:rsidRPr="00D058B5" w:rsidRDefault="00D058B5" w:rsidP="00D058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 жизнь и здоровье обучающихся во время образовательной деятельности с ними;</w:t>
      </w:r>
    </w:p>
    <w:p w:rsidR="00D058B5" w:rsidRPr="00D058B5" w:rsidRDefault="00D058B5" w:rsidP="00D058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 реализацию не в полном объеме образовательных программ по труду (технологии) в соответствии с учебным планом;</w:t>
      </w:r>
    </w:p>
    <w:p w:rsidR="00D058B5" w:rsidRPr="00D058B5" w:rsidRDefault="00D058B5" w:rsidP="00D058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D058B5" w:rsidRPr="00D058B5" w:rsidRDefault="00D058B5" w:rsidP="00D058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D058B5" w:rsidRPr="00D058B5" w:rsidRDefault="00D058B5" w:rsidP="00D058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безопасного поведения в кабинете технологии (учебной мастерской), несвоевременное проведение или не проведение инструктажей по правилам безопасности;</w:t>
      </w:r>
    </w:p>
    <w:p w:rsidR="00D058B5" w:rsidRPr="00D058B5" w:rsidRDefault="00D058B5" w:rsidP="00D058B5">
      <w:pPr>
        <w:numPr>
          <w:ilvl w:val="0"/>
          <w:numId w:val="1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D058B5" w:rsidRPr="002352E9"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учителя труда (технологии) возложенных на него трудовых обязанностей, должностной инструкции по </w:t>
      </w:r>
      <w:proofErr w:type="spellStart"/>
      <w:r w:rsidRPr="00D058B5">
        <w:rPr>
          <w:rFonts w:ascii="Times New Roman" w:eastAsia="Times New Roman" w:hAnsi="Times New Roman" w:cs="Times New Roman"/>
          <w:color w:val="1E2120"/>
          <w:sz w:val="27"/>
          <w:szCs w:val="27"/>
          <w:lang w:eastAsia="ru-RU"/>
        </w:rPr>
        <w:t>профстандарту</w:t>
      </w:r>
      <w:proofErr w:type="spellEnd"/>
      <w:r w:rsidRPr="00D058B5">
        <w:rPr>
          <w:rFonts w:ascii="Times New Roman" w:eastAsia="Times New Roman" w:hAnsi="Times New Roman" w:cs="Times New Roman"/>
          <w:color w:val="1E2120"/>
          <w:sz w:val="27"/>
          <w:szCs w:val="27"/>
          <w:lang w:eastAsia="ru-RU"/>
        </w:rPr>
        <w:t>, Устава и Правил внутреннего трудового распорядка школы,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D058B5">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учитель труда (технологии)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D058B5">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учитель труда (технологии) несет ответственность в пределах определенных административным законодательством Российской Федерации.</w:t>
      </w:r>
      <w:r w:rsidRPr="00D058B5">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учитель труда (технологии) несёт материальную ответственность в порядке и в пределах, определенных трудовым и (или) гражданским законодательством Российской Федерации.</w:t>
      </w:r>
      <w:r w:rsidRPr="00D058B5">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D058B5" w:rsidRPr="00D058B5" w:rsidRDefault="00D058B5" w:rsidP="00D058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058B5">
        <w:rPr>
          <w:rFonts w:ascii="Times New Roman" w:eastAsia="Times New Roman" w:hAnsi="Times New Roman" w:cs="Times New Roman"/>
          <w:b/>
          <w:bCs/>
          <w:color w:val="1E2120"/>
          <w:sz w:val="30"/>
          <w:szCs w:val="30"/>
          <w:lang w:eastAsia="ru-RU"/>
        </w:rPr>
        <w:t>6. Взаимоотношения. Связи по должности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6.1. Продолжительность рабочего времени для учителя труда (технологии)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рабочее время учителя труда (технологии)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проектная работа, а также другая педагогическая работа, предусмотренная трудовыми (должностными) обязанностями.</w:t>
      </w:r>
      <w:r w:rsidRPr="00D058B5">
        <w:rPr>
          <w:rFonts w:ascii="Times New Roman" w:eastAsia="Times New Roman" w:hAnsi="Times New Roman" w:cs="Times New Roman"/>
          <w:color w:val="1E2120"/>
          <w:sz w:val="27"/>
          <w:szCs w:val="27"/>
          <w:lang w:eastAsia="ru-RU"/>
        </w:rPr>
        <w:br/>
        <w:t>6.2. Во время каникул, не приходящихся на отпуск, учитель труда (технологии)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D058B5">
        <w:rPr>
          <w:rFonts w:ascii="Times New Roman" w:eastAsia="Times New Roman" w:hAnsi="Times New Roman" w:cs="Times New Roman"/>
          <w:color w:val="1E2120"/>
          <w:sz w:val="27"/>
          <w:szCs w:val="27"/>
          <w:lang w:eastAsia="ru-RU"/>
        </w:rPr>
        <w:br/>
        <w:t>6.3. Заменяет уроки временно отсутствующих преподавателей на условиях почасовой оплаты и по тарификации. Заменяется на период временного отсутствия учителями труда (технологии) или учителями, имеющими отставание по учебному плану в преподавании своего предмета в данном классе.</w:t>
      </w:r>
      <w:r w:rsidRPr="00D058B5">
        <w:rPr>
          <w:rFonts w:ascii="Times New Roman" w:eastAsia="Times New Roman" w:hAnsi="Times New Roman" w:cs="Times New Roman"/>
          <w:color w:val="1E2120"/>
          <w:sz w:val="27"/>
          <w:szCs w:val="27"/>
          <w:lang w:eastAsia="ru-RU"/>
        </w:rPr>
        <w:br/>
        <w:t>6.4.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D058B5">
        <w:rPr>
          <w:rFonts w:ascii="Times New Roman" w:eastAsia="Times New Roman" w:hAnsi="Times New Roman" w:cs="Times New Roman"/>
          <w:color w:val="1E2120"/>
          <w:sz w:val="27"/>
          <w:szCs w:val="27"/>
          <w:lang w:eastAsia="ru-RU"/>
        </w:rPr>
        <w:br/>
        <w:t>6.5. Систематически обменивается информацией по вопросам, входящим в его компетенцию, с администрацией и педагогическими работниками, по вопросам успеваемости обучающихся – с родителями (лицами, их заменяющими).</w:t>
      </w:r>
      <w:r w:rsidRPr="00D058B5">
        <w:rPr>
          <w:rFonts w:ascii="Times New Roman" w:eastAsia="Times New Roman" w:hAnsi="Times New Roman" w:cs="Times New Roman"/>
          <w:color w:val="1E2120"/>
          <w:sz w:val="27"/>
          <w:szCs w:val="27"/>
          <w:lang w:eastAsia="ru-RU"/>
        </w:rPr>
        <w:br/>
        <w:t>6.6. В своей деятельности взаимодействует с заместителем директора по АХЧ, классными руководителями, педагогом-психологом, социальным педагогом.</w:t>
      </w:r>
      <w:r w:rsidRPr="00D058B5">
        <w:rPr>
          <w:rFonts w:ascii="Times New Roman" w:eastAsia="Times New Roman" w:hAnsi="Times New Roman" w:cs="Times New Roman"/>
          <w:color w:val="1E2120"/>
          <w:sz w:val="27"/>
          <w:szCs w:val="27"/>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D058B5">
        <w:rPr>
          <w:rFonts w:ascii="Times New Roman" w:eastAsia="Times New Roman" w:hAnsi="Times New Roman" w:cs="Times New Roman"/>
          <w:color w:val="1E2120"/>
          <w:sz w:val="27"/>
          <w:szCs w:val="27"/>
          <w:lang w:eastAsia="ru-RU"/>
        </w:rPr>
        <w:br/>
        <w:t>6.8. Принимает под свою персональную ответственность материальные ценности с непосредственным использованием и хранением их в учебной мастерской.</w:t>
      </w:r>
      <w:r w:rsidRPr="00D058B5">
        <w:rPr>
          <w:rFonts w:ascii="Times New Roman" w:eastAsia="Times New Roman" w:hAnsi="Times New Roman" w:cs="Times New Roman"/>
          <w:color w:val="1E2120"/>
          <w:sz w:val="27"/>
          <w:szCs w:val="27"/>
          <w:lang w:eastAsia="ru-RU"/>
        </w:rPr>
        <w:br/>
        <w:t>6.9. Информирует непосредственного руководителя о факте возникновения групповых инфекционных и неинфекционных заболеваний, заместителя директора по АХЧ – о недостатках в обеспечении образовательной деятельности, аварийных ситуациях в работе систем электроосвещения, электрооборудования, вентиляции, отопления и водопровода.</w:t>
      </w:r>
    </w:p>
    <w:p w:rsidR="00D058B5" w:rsidRPr="00D058B5" w:rsidRDefault="00D058B5" w:rsidP="00D058B5">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D058B5">
        <w:rPr>
          <w:rFonts w:ascii="Times New Roman" w:eastAsia="Times New Roman" w:hAnsi="Times New Roman" w:cs="Times New Roman"/>
          <w:b/>
          <w:bCs/>
          <w:color w:val="1E2120"/>
          <w:sz w:val="30"/>
          <w:szCs w:val="30"/>
          <w:lang w:eastAsia="ru-RU"/>
        </w:rPr>
        <w:t>7. Заключительные положения</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Times New Roman" w:eastAsia="Times New Roman" w:hAnsi="Times New Roman" w:cs="Times New Roman"/>
          <w:color w:val="1E2120"/>
          <w:sz w:val="27"/>
          <w:szCs w:val="27"/>
          <w:lang w:eastAsia="ru-RU"/>
        </w:rPr>
        <w:t>7.1. Ознакомление учителя технологии с настоящей должностной инструкцией осуществляется при приеме на работу (до подписания трудового договора).</w:t>
      </w:r>
      <w:r w:rsidRPr="00D058B5">
        <w:rPr>
          <w:rFonts w:ascii="Times New Roman" w:eastAsia="Times New Roman" w:hAnsi="Times New Roman" w:cs="Times New Roman"/>
          <w:color w:val="1E2120"/>
          <w:sz w:val="27"/>
          <w:szCs w:val="27"/>
          <w:lang w:eastAsia="ru-RU"/>
        </w:rPr>
        <w:br/>
        <w:t>7.2. Один экземпляр должностной инструкции находится у директора школы, второй – у сотрудника.</w:t>
      </w:r>
      <w:r w:rsidRPr="00D058B5">
        <w:rPr>
          <w:rFonts w:ascii="Times New Roman" w:eastAsia="Times New Roman" w:hAnsi="Times New Roman" w:cs="Times New Roman"/>
          <w:color w:val="1E2120"/>
          <w:sz w:val="27"/>
          <w:szCs w:val="27"/>
          <w:lang w:eastAsia="ru-RU"/>
        </w:rPr>
        <w:br/>
        <w:t xml:space="preserve">7.3. Факт ознакомления учителя технологии с настоящей должностной инструкцией по </w:t>
      </w:r>
      <w:proofErr w:type="spellStart"/>
      <w:r w:rsidRPr="00D058B5">
        <w:rPr>
          <w:rFonts w:ascii="Times New Roman" w:eastAsia="Times New Roman" w:hAnsi="Times New Roman" w:cs="Times New Roman"/>
          <w:color w:val="1E2120"/>
          <w:sz w:val="27"/>
          <w:szCs w:val="27"/>
          <w:lang w:eastAsia="ru-RU"/>
        </w:rPr>
        <w:t>профстандарту</w:t>
      </w:r>
      <w:proofErr w:type="spellEnd"/>
      <w:r w:rsidRPr="00D058B5">
        <w:rPr>
          <w:rFonts w:ascii="Times New Roman" w:eastAsia="Times New Roman" w:hAnsi="Times New Roman" w:cs="Times New Roman"/>
          <w:color w:val="1E2120"/>
          <w:sz w:val="27"/>
          <w:szCs w:val="27"/>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r w:rsidRPr="00D058B5">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заместителя директора по УВР общеобразовательной организации.</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 /____________________/</w:t>
      </w:r>
    </w:p>
    <w:p w:rsidR="00D058B5" w:rsidRPr="00D058B5" w:rsidRDefault="00D058B5" w:rsidP="00D058B5">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D058B5">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D058B5">
        <w:rPr>
          <w:rFonts w:ascii="Times New Roman" w:eastAsia="Times New Roman" w:hAnsi="Times New Roman" w:cs="Times New Roman"/>
          <w:color w:val="1E2120"/>
          <w:sz w:val="27"/>
          <w:szCs w:val="27"/>
          <w:lang w:eastAsia="ru-RU"/>
        </w:rPr>
        <w:br/>
        <w:t>«___»__________202__г. ___________ /____________________/</w:t>
      </w:r>
    </w:p>
    <w:p w:rsidR="00905EFF" w:rsidRDefault="00905EFF"/>
    <w:sectPr w:rsidR="00905EFF" w:rsidSect="002352E9">
      <w:pgSz w:w="11906" w:h="16838"/>
      <w:pgMar w:top="142"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C157C"/>
    <w:multiLevelType w:val="multilevel"/>
    <w:tmpl w:val="C67C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1E559D"/>
    <w:multiLevelType w:val="multilevel"/>
    <w:tmpl w:val="7426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165499"/>
    <w:multiLevelType w:val="multilevel"/>
    <w:tmpl w:val="7DA8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695D38"/>
    <w:multiLevelType w:val="multilevel"/>
    <w:tmpl w:val="E4CAC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9D6B18"/>
    <w:multiLevelType w:val="multilevel"/>
    <w:tmpl w:val="ACBC2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72D460D"/>
    <w:multiLevelType w:val="multilevel"/>
    <w:tmpl w:val="3B662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6D0568"/>
    <w:multiLevelType w:val="multilevel"/>
    <w:tmpl w:val="4FBC6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19E517C"/>
    <w:multiLevelType w:val="multilevel"/>
    <w:tmpl w:val="78BA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835FC4"/>
    <w:multiLevelType w:val="multilevel"/>
    <w:tmpl w:val="6D665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B66E97"/>
    <w:multiLevelType w:val="multilevel"/>
    <w:tmpl w:val="B9D4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45A786C"/>
    <w:multiLevelType w:val="multilevel"/>
    <w:tmpl w:val="4E14C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7DB63D5"/>
    <w:multiLevelType w:val="multilevel"/>
    <w:tmpl w:val="57AC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 w:numId="5">
    <w:abstractNumId w:val="5"/>
  </w:num>
  <w:num w:numId="6">
    <w:abstractNumId w:val="9"/>
  </w:num>
  <w:num w:numId="7">
    <w:abstractNumId w:val="6"/>
  </w:num>
  <w:num w:numId="8">
    <w:abstractNumId w:val="8"/>
  </w:num>
  <w:num w:numId="9">
    <w:abstractNumId w:val="4"/>
  </w:num>
  <w:num w:numId="10">
    <w:abstractNumId w:val="10"/>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0A1"/>
    <w:rsid w:val="002352E9"/>
    <w:rsid w:val="00374E2F"/>
    <w:rsid w:val="00905EFF"/>
    <w:rsid w:val="00D058B5"/>
    <w:rsid w:val="00D47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C20FB"/>
  <w15:chartTrackingRefBased/>
  <w15:docId w15:val="{57D4B5FA-397D-45F8-8D40-9114EC06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52E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352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456225">
      <w:bodyDiv w:val="1"/>
      <w:marLeft w:val="0"/>
      <w:marRight w:val="0"/>
      <w:marTop w:val="0"/>
      <w:marBottom w:val="0"/>
      <w:divBdr>
        <w:top w:val="none" w:sz="0" w:space="0" w:color="auto"/>
        <w:left w:val="none" w:sz="0" w:space="0" w:color="auto"/>
        <w:bottom w:val="none" w:sz="0" w:space="0" w:color="auto"/>
        <w:right w:val="none" w:sz="0" w:space="0" w:color="auto"/>
      </w:divBdr>
      <w:divsChild>
        <w:div w:id="710110127">
          <w:marLeft w:val="0"/>
          <w:marRight w:val="0"/>
          <w:marTop w:val="0"/>
          <w:marBottom w:val="0"/>
          <w:divBdr>
            <w:top w:val="none" w:sz="0" w:space="0" w:color="auto"/>
            <w:left w:val="none" w:sz="0" w:space="0" w:color="auto"/>
            <w:bottom w:val="none" w:sz="0" w:space="0" w:color="auto"/>
            <w:right w:val="none" w:sz="0" w:space="0" w:color="auto"/>
          </w:divBdr>
          <w:divsChild>
            <w:div w:id="1995377756">
              <w:marLeft w:val="0"/>
              <w:marRight w:val="0"/>
              <w:marTop w:val="0"/>
              <w:marBottom w:val="0"/>
              <w:divBdr>
                <w:top w:val="none" w:sz="0" w:space="0" w:color="auto"/>
                <w:left w:val="none" w:sz="0" w:space="0" w:color="auto"/>
                <w:bottom w:val="none" w:sz="0" w:space="0" w:color="auto"/>
                <w:right w:val="none" w:sz="0" w:space="0" w:color="auto"/>
              </w:divBdr>
              <w:divsChild>
                <w:div w:id="464128928">
                  <w:marLeft w:val="0"/>
                  <w:marRight w:val="0"/>
                  <w:marTop w:val="0"/>
                  <w:marBottom w:val="0"/>
                  <w:divBdr>
                    <w:top w:val="none" w:sz="0" w:space="0" w:color="auto"/>
                    <w:left w:val="none" w:sz="0" w:space="0" w:color="auto"/>
                    <w:bottom w:val="none" w:sz="0" w:space="0" w:color="auto"/>
                    <w:right w:val="none" w:sz="0" w:space="0" w:color="auto"/>
                  </w:divBdr>
                  <w:divsChild>
                    <w:div w:id="2111392580">
                      <w:marLeft w:val="0"/>
                      <w:marRight w:val="0"/>
                      <w:marTop w:val="0"/>
                      <w:marBottom w:val="0"/>
                      <w:divBdr>
                        <w:top w:val="none" w:sz="0" w:space="0" w:color="auto"/>
                        <w:left w:val="none" w:sz="0" w:space="0" w:color="auto"/>
                        <w:bottom w:val="none" w:sz="0" w:space="0" w:color="auto"/>
                        <w:right w:val="none" w:sz="0" w:space="0" w:color="auto"/>
                      </w:divBdr>
                      <w:divsChild>
                        <w:div w:id="409809143">
                          <w:marLeft w:val="0"/>
                          <w:marRight w:val="0"/>
                          <w:marTop w:val="0"/>
                          <w:marBottom w:val="0"/>
                          <w:divBdr>
                            <w:top w:val="none" w:sz="0" w:space="0" w:color="auto"/>
                            <w:left w:val="none" w:sz="0" w:space="0" w:color="auto"/>
                            <w:bottom w:val="none" w:sz="0" w:space="0" w:color="auto"/>
                            <w:right w:val="none" w:sz="0" w:space="0" w:color="auto"/>
                          </w:divBdr>
                          <w:divsChild>
                            <w:div w:id="1416631605">
                              <w:marLeft w:val="0"/>
                              <w:marRight w:val="0"/>
                              <w:marTop w:val="0"/>
                              <w:marBottom w:val="0"/>
                              <w:divBdr>
                                <w:top w:val="none" w:sz="0" w:space="0" w:color="auto"/>
                                <w:left w:val="none" w:sz="0" w:space="0" w:color="auto"/>
                                <w:bottom w:val="none" w:sz="0" w:space="0" w:color="auto"/>
                                <w:right w:val="none" w:sz="0" w:space="0" w:color="auto"/>
                              </w:divBdr>
                              <w:divsChild>
                                <w:div w:id="60829368">
                                  <w:marLeft w:val="0"/>
                                  <w:marRight w:val="0"/>
                                  <w:marTop w:val="0"/>
                                  <w:marBottom w:val="0"/>
                                  <w:divBdr>
                                    <w:top w:val="none" w:sz="0" w:space="0" w:color="auto"/>
                                    <w:left w:val="none" w:sz="0" w:space="0" w:color="auto"/>
                                    <w:bottom w:val="none" w:sz="0" w:space="0" w:color="auto"/>
                                    <w:right w:val="none" w:sz="0" w:space="0" w:color="auto"/>
                                  </w:divBdr>
                                  <w:divsChild>
                                    <w:div w:id="121507391">
                                      <w:marLeft w:val="0"/>
                                      <w:marRight w:val="0"/>
                                      <w:marTop w:val="0"/>
                                      <w:marBottom w:val="0"/>
                                      <w:divBdr>
                                        <w:top w:val="none" w:sz="0" w:space="0" w:color="auto"/>
                                        <w:left w:val="none" w:sz="0" w:space="0" w:color="auto"/>
                                        <w:bottom w:val="none" w:sz="0" w:space="0" w:color="auto"/>
                                        <w:right w:val="none" w:sz="0" w:space="0" w:color="auto"/>
                                      </w:divBdr>
                                      <w:divsChild>
                                        <w:div w:id="386418171">
                                          <w:marLeft w:val="0"/>
                                          <w:marRight w:val="0"/>
                                          <w:marTop w:val="0"/>
                                          <w:marBottom w:val="0"/>
                                          <w:divBdr>
                                            <w:top w:val="none" w:sz="0" w:space="0" w:color="auto"/>
                                            <w:left w:val="none" w:sz="0" w:space="0" w:color="auto"/>
                                            <w:bottom w:val="none" w:sz="0" w:space="0" w:color="auto"/>
                                            <w:right w:val="none" w:sz="0" w:space="0" w:color="auto"/>
                                          </w:divBdr>
                                        </w:div>
                                        <w:div w:id="152158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9951939">
          <w:marLeft w:val="0"/>
          <w:marRight w:val="0"/>
          <w:marTop w:val="0"/>
          <w:marBottom w:val="0"/>
          <w:divBdr>
            <w:top w:val="none" w:sz="0" w:space="0" w:color="auto"/>
            <w:left w:val="none" w:sz="0" w:space="0" w:color="auto"/>
            <w:bottom w:val="none" w:sz="0" w:space="0" w:color="auto"/>
            <w:right w:val="none" w:sz="0" w:space="0" w:color="auto"/>
          </w:divBdr>
          <w:divsChild>
            <w:div w:id="1838181305">
              <w:marLeft w:val="0"/>
              <w:marRight w:val="0"/>
              <w:marTop w:val="0"/>
              <w:marBottom w:val="0"/>
              <w:divBdr>
                <w:top w:val="none" w:sz="0" w:space="0" w:color="auto"/>
                <w:left w:val="none" w:sz="0" w:space="0" w:color="auto"/>
                <w:bottom w:val="none" w:sz="0" w:space="0" w:color="auto"/>
                <w:right w:val="none" w:sz="0" w:space="0" w:color="auto"/>
              </w:divBdr>
              <w:divsChild>
                <w:div w:id="952975652">
                  <w:marLeft w:val="0"/>
                  <w:marRight w:val="0"/>
                  <w:marTop w:val="0"/>
                  <w:marBottom w:val="0"/>
                  <w:divBdr>
                    <w:top w:val="none" w:sz="0" w:space="0" w:color="auto"/>
                    <w:left w:val="none" w:sz="0" w:space="0" w:color="auto"/>
                    <w:bottom w:val="none" w:sz="0" w:space="0" w:color="auto"/>
                    <w:right w:val="none" w:sz="0" w:space="0" w:color="auto"/>
                  </w:divBdr>
                </w:div>
                <w:div w:id="2079984619">
                  <w:marLeft w:val="0"/>
                  <w:marRight w:val="0"/>
                  <w:marTop w:val="0"/>
                  <w:marBottom w:val="0"/>
                  <w:divBdr>
                    <w:top w:val="none" w:sz="0" w:space="0" w:color="auto"/>
                    <w:left w:val="none" w:sz="0" w:space="0" w:color="auto"/>
                    <w:bottom w:val="none" w:sz="0" w:space="0" w:color="auto"/>
                    <w:right w:val="none" w:sz="0" w:space="0" w:color="auto"/>
                  </w:divBdr>
                  <w:divsChild>
                    <w:div w:id="1965965563">
                      <w:marLeft w:val="0"/>
                      <w:marRight w:val="0"/>
                      <w:marTop w:val="0"/>
                      <w:marBottom w:val="0"/>
                      <w:divBdr>
                        <w:top w:val="none" w:sz="0" w:space="0" w:color="auto"/>
                        <w:left w:val="none" w:sz="0" w:space="0" w:color="auto"/>
                        <w:bottom w:val="none" w:sz="0" w:space="0" w:color="auto"/>
                        <w:right w:val="none" w:sz="0" w:space="0" w:color="auto"/>
                      </w:divBdr>
                    </w:div>
                  </w:divsChild>
                </w:div>
                <w:div w:id="2126347129">
                  <w:marLeft w:val="0"/>
                  <w:marRight w:val="0"/>
                  <w:marTop w:val="0"/>
                  <w:marBottom w:val="0"/>
                  <w:divBdr>
                    <w:top w:val="none" w:sz="0" w:space="0" w:color="auto"/>
                    <w:left w:val="none" w:sz="0" w:space="0" w:color="auto"/>
                    <w:bottom w:val="none" w:sz="0" w:space="0" w:color="auto"/>
                    <w:right w:val="none" w:sz="0" w:space="0" w:color="auto"/>
                  </w:divBdr>
                  <w:divsChild>
                    <w:div w:id="601185743">
                      <w:marLeft w:val="0"/>
                      <w:marRight w:val="0"/>
                      <w:marTop w:val="0"/>
                      <w:marBottom w:val="0"/>
                      <w:divBdr>
                        <w:top w:val="none" w:sz="0" w:space="0" w:color="auto"/>
                        <w:left w:val="none" w:sz="0" w:space="0" w:color="auto"/>
                        <w:bottom w:val="none" w:sz="0" w:space="0" w:color="auto"/>
                        <w:right w:val="none" w:sz="0" w:space="0" w:color="auto"/>
                      </w:divBdr>
                    </w:div>
                  </w:divsChild>
                </w:div>
                <w:div w:id="733893821">
                  <w:marLeft w:val="0"/>
                  <w:marRight w:val="0"/>
                  <w:marTop w:val="0"/>
                  <w:marBottom w:val="0"/>
                  <w:divBdr>
                    <w:top w:val="none" w:sz="0" w:space="0" w:color="auto"/>
                    <w:left w:val="none" w:sz="0" w:space="0" w:color="auto"/>
                    <w:bottom w:val="none" w:sz="0" w:space="0" w:color="auto"/>
                    <w:right w:val="none" w:sz="0" w:space="0" w:color="auto"/>
                  </w:divBdr>
                  <w:divsChild>
                    <w:div w:id="13717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35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5555</Words>
  <Characters>31665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2025-03-03T10:55:00Z</cp:lastPrinted>
  <dcterms:created xsi:type="dcterms:W3CDTF">2025-03-03T07:04:00Z</dcterms:created>
  <dcterms:modified xsi:type="dcterms:W3CDTF">2025-03-03T11:28:00Z</dcterms:modified>
</cp:coreProperties>
</file>